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1A" w:rsidRPr="00B85F44" w:rsidRDefault="00311C1A" w:rsidP="009155A2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2E5FAC" w:rsidRPr="00B85F44" w:rsidRDefault="002E5FAC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433E50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ТИПОВАЯ </w:t>
      </w:r>
      <w:r w:rsidR="00311C1A" w:rsidRPr="00B85F44">
        <w:rPr>
          <w:rFonts w:ascii="Times New Roman" w:hAnsi="Times New Roman"/>
          <w:b/>
          <w:iCs/>
          <w:color w:val="000000"/>
          <w:sz w:val="28"/>
          <w:szCs w:val="28"/>
        </w:rPr>
        <w:t>ТЕХНОЛОГИЧЕСК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АЯ</w:t>
      </w:r>
      <w:r w:rsidR="00311C1A"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СХЕМ</w:t>
      </w:r>
      <w:r w:rsidR="00511B41" w:rsidRPr="00B85F44">
        <w:rPr>
          <w:rFonts w:ascii="Times New Roman" w:hAnsi="Times New Roman"/>
          <w:b/>
          <w:iCs/>
          <w:color w:val="000000"/>
          <w:sz w:val="28"/>
          <w:szCs w:val="28"/>
        </w:rPr>
        <w:t>А</w:t>
      </w:r>
    </w:p>
    <w:p w:rsidR="00511B41" w:rsidRPr="00B85F44" w:rsidRDefault="00511B41" w:rsidP="009155A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ПО </w:t>
      </w:r>
      <w:r w:rsidR="008725DB">
        <w:rPr>
          <w:rFonts w:ascii="Times New Roman" w:hAnsi="Times New Roman"/>
          <w:b/>
          <w:iCs/>
          <w:color w:val="000000"/>
          <w:sz w:val="28"/>
          <w:szCs w:val="28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 xml:space="preserve"> УСЛУГЕ </w:t>
      </w:r>
    </w:p>
    <w:p w:rsidR="0066117B" w:rsidRPr="00B85F44" w:rsidRDefault="00511B41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85F44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2146EF" w:rsidRPr="002146EF">
        <w:rPr>
          <w:rFonts w:ascii="Times New Roman" w:hAnsi="Times New Roman"/>
          <w:b/>
          <w:iCs/>
          <w:color w:val="000000"/>
          <w:sz w:val="28"/>
          <w:szCs w:val="28"/>
        </w:rPr>
        <w:t>ВЫДАЧА РАЗРЕШЕНИЯ НА ВВОД ОБЪЕКТА В ЭКСПЛУАТАЦИЮ</w:t>
      </w:r>
      <w:r w:rsidR="0066117B" w:rsidRPr="00B85F44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66117B" w:rsidRPr="00B85F44" w:rsidRDefault="0066117B" w:rsidP="00C52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Раздел 1. «Общие сведения о </w:t>
      </w:r>
      <w:r w:rsidR="0066117B" w:rsidRPr="00B85F44">
        <w:rPr>
          <w:rFonts w:ascii="Times New Roman" w:hAnsi="Times New Roman"/>
          <w:b/>
          <w:iCs/>
          <w:color w:val="000000"/>
          <w:sz w:val="24"/>
          <w:szCs w:val="24"/>
        </w:rPr>
        <w:t>муниципальной</w:t>
      </w:r>
      <w:r w:rsidRPr="00B85F44">
        <w:rPr>
          <w:rFonts w:ascii="Times New Roman" w:hAnsi="Times New Roman"/>
          <w:b/>
          <w:iCs/>
          <w:color w:val="000000"/>
          <w:sz w:val="24"/>
          <w:szCs w:val="24"/>
        </w:rPr>
        <w:t xml:space="preserve"> услуге»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458"/>
        <w:gridCol w:w="3945"/>
        <w:gridCol w:w="5091"/>
      </w:tblGrid>
      <w:tr w:rsidR="00311C1A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параметра/ состояние</w:t>
            </w:r>
          </w:p>
        </w:tc>
      </w:tr>
      <w:tr w:rsidR="009246D1" w:rsidRPr="00B85F44" w:rsidTr="00897E70">
        <w:trPr>
          <w:trHeight w:val="2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B85F44" w:rsidRDefault="009246D1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6117B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66117B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117B" w:rsidRPr="00B85F44" w:rsidRDefault="0066117B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17B" w:rsidRPr="00B85F44" w:rsidRDefault="004C01A8" w:rsidP="00277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277F96">
              <w:rPr>
                <w:rFonts w:ascii="Times New Roman" w:hAnsi="Times New Roman"/>
                <w:color w:val="000000"/>
                <w:sz w:val="24"/>
                <w:szCs w:val="24"/>
              </w:rPr>
              <w:t>Калининского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277F96" w:rsidP="00277F9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t>6400000000164122574</w:t>
            </w:r>
          </w:p>
        </w:tc>
      </w:tr>
      <w:tr w:rsidR="00311C1A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2146EF" w:rsidP="006611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2146EF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ввод объекта в эксплуатацию</w:t>
            </w:r>
          </w:p>
        </w:tc>
      </w:tr>
      <w:tr w:rsidR="002146EF" w:rsidRPr="00B85F44" w:rsidTr="00897E70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6EF" w:rsidRPr="00B85F44" w:rsidRDefault="002146EF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6EF" w:rsidRPr="00B85F44" w:rsidRDefault="002146EF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6EF" w:rsidRPr="00B85F44" w:rsidRDefault="002146EF" w:rsidP="00214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2146EF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ввод объекта в эксплуатацию</w:t>
            </w:r>
          </w:p>
        </w:tc>
      </w:tr>
      <w:tr w:rsidR="00311C1A" w:rsidRPr="00B85F44" w:rsidTr="004C01A8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B85F44" w:rsidRDefault="00311C1A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B85F44" w:rsidRDefault="000A130D" w:rsidP="008057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иповой административный регламент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по предоставлению муниципальной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80575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805754" w:rsidRPr="002146EF">
              <w:rPr>
                <w:rFonts w:ascii="Times New Roman" w:hAnsi="Times New Roman"/>
                <w:color w:val="000000"/>
                <w:sz w:val="24"/>
                <w:szCs w:val="24"/>
              </w:rPr>
              <w:t>ыдача разрешения на ввод объекта в эксплуатацию</w:t>
            </w:r>
            <w:r w:rsidRPr="000A130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95EAD" w:rsidRPr="00B85F44" w:rsidTr="00897E70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EAD" w:rsidRPr="00B85F44" w:rsidRDefault="00195EAD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95EAD" w:rsidRPr="00B85F44" w:rsidRDefault="00195EAD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856" w:rsidRPr="00B85F44" w:rsidRDefault="004C01A8" w:rsidP="004C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C01A8" w:rsidRPr="00B85F44" w:rsidTr="004C01A8">
        <w:trPr>
          <w:trHeight w:val="113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A8" w:rsidRPr="00B85F44" w:rsidRDefault="004C01A8" w:rsidP="00BA4ED0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1A8" w:rsidRPr="00B85F44" w:rsidRDefault="004C01A8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A8" w:rsidRPr="00B85F44" w:rsidRDefault="004C01A8" w:rsidP="00B669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  <w:sectPr w:rsidR="00D82C68" w:rsidRPr="00B85F44" w:rsidSect="000C469D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82C68" w:rsidRPr="00B85F44" w:rsidRDefault="00D82C68" w:rsidP="009155A2">
      <w:pPr>
        <w:pageBreakBefore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2. «Общие сведения о  «подуслугах»</w:t>
      </w:r>
    </w:p>
    <w:p w:rsidR="00D82C68" w:rsidRPr="00B85F44" w:rsidRDefault="00D82C68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136"/>
        <w:gridCol w:w="991"/>
        <w:gridCol w:w="2978"/>
        <w:gridCol w:w="991"/>
        <w:gridCol w:w="994"/>
        <w:gridCol w:w="991"/>
        <w:gridCol w:w="1700"/>
        <w:gridCol w:w="1136"/>
        <w:gridCol w:w="1416"/>
        <w:gridCol w:w="1354"/>
      </w:tblGrid>
      <w:tr w:rsidR="0030284C" w:rsidRPr="00B85F44" w:rsidTr="004C01A8">
        <w:trPr>
          <w:trHeight w:val="370"/>
        </w:trPr>
        <w:tc>
          <w:tcPr>
            <w:tcW w:w="756" w:type="pct"/>
            <w:gridSpan w:val="2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35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007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отказа в предоставлении  «подуслуги»</w:t>
            </w:r>
          </w:p>
        </w:tc>
        <w:tc>
          <w:tcPr>
            <w:tcW w:w="335" w:type="pct"/>
            <w:vMerge w:val="restar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Основания приостановления предоставления  «подуслуги»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 приостановления предоставления  «подуслуги»</w:t>
            </w:r>
          </w:p>
        </w:tc>
        <w:tc>
          <w:tcPr>
            <w:tcW w:w="1294" w:type="pct"/>
            <w:gridSpan w:val="3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479" w:type="pct"/>
            <w:vMerge w:val="restart"/>
            <w:shd w:val="clear" w:color="000000" w:fill="CCFFCC"/>
          </w:tcPr>
          <w:p w:rsidR="00CE4DE8" w:rsidRPr="00B85F44" w:rsidRDefault="00CE4DE8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Способ обращения за получением «подуслуги» </w:t>
            </w:r>
          </w:p>
        </w:tc>
        <w:tc>
          <w:tcPr>
            <w:tcW w:w="458" w:type="pct"/>
            <w:vMerge w:val="restart"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4C01A8" w:rsidRPr="00B85F44" w:rsidTr="004C01A8">
        <w:trPr>
          <w:trHeight w:val="1003"/>
        </w:trPr>
        <w:tc>
          <w:tcPr>
            <w:tcW w:w="372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384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35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7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vMerge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shd w:val="clear" w:color="000000" w:fill="CCFFCC"/>
            <w:vAlign w:val="center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платы (государственной пошлины) </w:t>
            </w:r>
          </w:p>
        </w:tc>
        <w:tc>
          <w:tcPr>
            <w:tcW w:w="575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384" w:type="pct"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479" w:type="pct"/>
            <w:vMerge/>
            <w:shd w:val="clear" w:color="000000" w:fill="CCFFCC"/>
            <w:vAlign w:val="center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000000" w:fill="CCFFCC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70"/>
        </w:trPr>
        <w:tc>
          <w:tcPr>
            <w:tcW w:w="372" w:type="pct"/>
            <w:shd w:val="clear" w:color="auto" w:fill="auto"/>
            <w:hideMark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4" w:type="pct"/>
            <w:shd w:val="clear" w:color="auto" w:fill="auto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35" w:type="pct"/>
          </w:tcPr>
          <w:p w:rsidR="00BA4ED0" w:rsidRPr="00B85F44" w:rsidRDefault="00BA4ED0" w:rsidP="009155A2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7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35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36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35" w:type="pct"/>
            <w:shd w:val="clear" w:color="auto" w:fill="auto"/>
            <w:hideMark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75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4" w:type="pct"/>
            <w:shd w:val="clear" w:color="auto" w:fill="auto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79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8" w:type="pct"/>
          </w:tcPr>
          <w:p w:rsidR="00BA4ED0" w:rsidRPr="00B85F44" w:rsidRDefault="00BA4ED0" w:rsidP="00BA4ED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BA4ED0" w:rsidRPr="00B85F44" w:rsidTr="00B669FE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BA4ED0" w:rsidRPr="00B85F44" w:rsidRDefault="006F5EC8" w:rsidP="00445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F5EC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4C01A8" w:rsidRPr="00B85F44" w:rsidTr="004C01A8">
        <w:trPr>
          <w:trHeight w:val="70"/>
        </w:trPr>
        <w:tc>
          <w:tcPr>
            <w:tcW w:w="372" w:type="pct"/>
            <w:shd w:val="clear" w:color="auto" w:fill="auto"/>
            <w:hideMark/>
          </w:tcPr>
          <w:p w:rsidR="005429E9" w:rsidRPr="00B85F44" w:rsidRDefault="005429E9" w:rsidP="004C01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84" w:type="pct"/>
            <w:shd w:val="clear" w:color="auto" w:fill="auto"/>
          </w:tcPr>
          <w:p w:rsidR="005429E9" w:rsidRPr="00B85F44" w:rsidRDefault="005429E9" w:rsidP="004C01A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 календарных дней</w:t>
            </w:r>
          </w:p>
        </w:tc>
        <w:tc>
          <w:tcPr>
            <w:tcW w:w="335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07" w:type="pct"/>
          </w:tcPr>
          <w:p w:rsidR="006F5EC8" w:rsidRPr="006F5EC8" w:rsidRDefault="006F5EC8" w:rsidP="006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r w:rsidRPr="006F5EC8">
              <w:rPr>
                <w:rFonts w:ascii="Times New Roman" w:hAnsi="Times New Roman"/>
                <w:sz w:val="18"/>
                <w:szCs w:val="18"/>
              </w:rPr>
              <w:t>отсутствие документов, необходимых для предоставления муниципальной услуги;</w:t>
            </w:r>
          </w:p>
          <w:p w:rsidR="006F5EC8" w:rsidRPr="006F5EC8" w:rsidRDefault="006F5EC8" w:rsidP="006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Pr="006F5EC8">
              <w:rPr>
                <w:rFonts w:ascii="Times New Roman" w:hAnsi="Times New Roman"/>
                <w:sz w:val="18"/>
                <w:szCs w:val="18"/>
              </w:rPr>
      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      </w:r>
          </w:p>
          <w:p w:rsidR="006F5EC8" w:rsidRPr="006F5EC8" w:rsidRDefault="006F5EC8" w:rsidP="006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3) </w:t>
            </w:r>
            <w:r w:rsidRPr="006F5EC8">
              <w:rPr>
                <w:rFonts w:ascii="Times New Roman" w:hAnsi="Times New Roman"/>
                <w:sz w:val="18"/>
                <w:szCs w:val="18"/>
              </w:rPr>
              <w:t>несоответствие объекта капитального строительства требованиям, установленным в разрешении на строительство;</w:t>
            </w:r>
          </w:p>
          <w:p w:rsidR="006F5EC8" w:rsidRPr="006F5EC8" w:rsidRDefault="006F5EC8" w:rsidP="006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4) </w:t>
            </w:r>
            <w:r w:rsidRPr="006F5EC8">
              <w:rPr>
                <w:rFonts w:ascii="Times New Roman" w:hAnsi="Times New Roman"/>
                <w:sz w:val="18"/>
                <w:szCs w:val="18"/>
              </w:rPr>
              <w:t>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      </w:r>
          </w:p>
          <w:p w:rsidR="005429E9" w:rsidRPr="00B85F44" w:rsidRDefault="006F5EC8" w:rsidP="006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5) </w:t>
            </w:r>
            <w:r w:rsidRPr="006F5EC8">
              <w:rPr>
                <w:rFonts w:ascii="Times New Roman" w:hAnsi="Times New Roman"/>
                <w:sz w:val="18"/>
                <w:szCs w:val="18"/>
              </w:rPr>
              <w:t xml:space="preserve">невыполнение застройщиком </w:t>
            </w:r>
            <w:r w:rsidRPr="006F5EC8">
              <w:rPr>
                <w:rFonts w:ascii="Times New Roman" w:hAnsi="Times New Roman"/>
                <w:sz w:val="18"/>
                <w:szCs w:val="18"/>
              </w:rPr>
              <w:lastRenderedPageBreak/>
              <w:t>обязанности – в течение десяти дней со дня получения разрешения на строительство безвозмездно передать в федеральный орган исполнительной власти, орган исполнительной власти субъекта Российской Федерации, орган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6F5EC8">
              <w:rPr>
                <w:rFonts w:ascii="Times New Roman" w:hAnsi="Times New Roman"/>
                <w:sz w:val="18"/>
                <w:szCs w:val="18"/>
              </w:rPr>
              <w:t xml:space="preserve"> выдавшие разрешение на строительство, сведения о площади, о высоте и количестве этажей планируемого объекта капитального строительства, о сетях инженерно-технического обеспечения, один экземпляр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деятельности.</w:t>
            </w:r>
          </w:p>
        </w:tc>
        <w:tc>
          <w:tcPr>
            <w:tcW w:w="335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36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35" w:type="pct"/>
            <w:shd w:val="clear" w:color="auto" w:fill="auto"/>
            <w:hideMark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75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79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Личное обращение в орган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Личное обращение в МФЦ;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Единый портал государственных услуг и муниципальных услуг (функций)</w:t>
            </w:r>
          </w:p>
          <w:p w:rsidR="004C01A8" w:rsidRPr="00B85F44" w:rsidRDefault="005429E9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4. 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Почтовая связь</w:t>
            </w:r>
          </w:p>
        </w:tc>
        <w:tc>
          <w:tcPr>
            <w:tcW w:w="458" w:type="pct"/>
          </w:tcPr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5429E9" w:rsidRPr="00B85F44" w:rsidRDefault="005429E9" w:rsidP="0000787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5429E9" w:rsidRPr="00B85F44" w:rsidRDefault="005429E9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  <w:sectPr w:rsidR="00311C1A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"/>
        <w:gridCol w:w="159"/>
        <w:gridCol w:w="1714"/>
        <w:gridCol w:w="2297"/>
        <w:gridCol w:w="2214"/>
        <w:gridCol w:w="1792"/>
        <w:gridCol w:w="1681"/>
        <w:gridCol w:w="1792"/>
        <w:gridCol w:w="2792"/>
        <w:gridCol w:w="30"/>
      </w:tblGrid>
      <w:tr w:rsidR="00C54416" w:rsidRPr="00B85F44" w:rsidTr="004C01A8">
        <w:trPr>
          <w:gridAfter w:val="1"/>
          <w:wAfter w:w="10" w:type="pct"/>
          <w:trHeight w:val="20"/>
        </w:trPr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F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«</w:t>
            </w:r>
            <w:r w:rsidRPr="00B85F44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заявителях «подуслуги» </w:t>
            </w:r>
          </w:p>
        </w:tc>
      </w:tr>
      <w:tr w:rsidR="00C54416" w:rsidRPr="00B85F44" w:rsidTr="004C01A8">
        <w:trPr>
          <w:gridAfter w:val="9"/>
          <w:wAfter w:w="4894" w:type="pct"/>
          <w:trHeight w:val="20"/>
        </w:trPr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16" w:rsidRPr="00B85F44" w:rsidRDefault="00C54416" w:rsidP="009155A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930B2" w:rsidRPr="00B85F44" w:rsidTr="004C01A8">
        <w:trPr>
          <w:trHeight w:val="20"/>
        </w:trPr>
        <w:tc>
          <w:tcPr>
            <w:tcW w:w="160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80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777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749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06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68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06" w:type="pct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955" w:type="pct"/>
            <w:gridSpan w:val="2"/>
            <w:shd w:val="clear" w:color="000000" w:fill="CCFFCC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930B2" w:rsidRPr="00B85F44" w:rsidTr="004C01A8">
        <w:trPr>
          <w:trHeight w:val="20"/>
        </w:trPr>
        <w:tc>
          <w:tcPr>
            <w:tcW w:w="160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0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49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6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8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6" w:type="pct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55" w:type="pct"/>
            <w:gridSpan w:val="2"/>
            <w:shd w:val="clear" w:color="auto" w:fill="auto"/>
            <w:hideMark/>
          </w:tcPr>
          <w:p w:rsidR="00C54416" w:rsidRPr="00B85F44" w:rsidRDefault="00C54416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DC2A3D" w:rsidRPr="00B85F44" w:rsidTr="0039320A">
        <w:trPr>
          <w:trHeight w:val="70"/>
        </w:trPr>
        <w:tc>
          <w:tcPr>
            <w:tcW w:w="5000" w:type="pct"/>
            <w:gridSpan w:val="10"/>
            <w:shd w:val="clear" w:color="auto" w:fill="auto"/>
            <w:hideMark/>
          </w:tcPr>
          <w:p w:rsidR="00DC2A3D" w:rsidRPr="00B85F44" w:rsidRDefault="00DC2A3D" w:rsidP="006536FD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F5EC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4C01A8" w:rsidRPr="00B85F44" w:rsidTr="004C01A8">
        <w:trPr>
          <w:trHeight w:val="54"/>
        </w:trPr>
        <w:tc>
          <w:tcPr>
            <w:tcW w:w="160" w:type="pct"/>
            <w:gridSpan w:val="2"/>
            <w:vMerge w:val="restar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4C01A8" w:rsidRPr="00B85F44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</w:t>
            </w:r>
            <w:r w:rsidRPr="00A8192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изические лица, обеспечивающие на принадлежащем им земельном участке или на земельном участке иного правообладателя строительство, реконструкцию, капитальный ремонт объектов капитального строительства, и заинтересованные в получении разрешения на ввод объекта в эксплуатацию.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77" w:type="pct"/>
            <w:shd w:val="clear" w:color="auto" w:fill="auto"/>
            <w:hideMark/>
          </w:tcPr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E067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4C01A8" w:rsidRPr="00E067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4C01A8" w:rsidRPr="00E0674D" w:rsidRDefault="004C01A8" w:rsidP="004C01A8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4C01A8" w:rsidRPr="00E0674D" w:rsidRDefault="004C01A8" w:rsidP="004C01A8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4C01A8" w:rsidRPr="00E0674D" w:rsidRDefault="004C01A8" w:rsidP="004C01A8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4C01A8" w:rsidRPr="00E0674D" w:rsidRDefault="004C01A8" w:rsidP="004C01A8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4C01A8" w:rsidRPr="00E0674D" w:rsidRDefault="004C01A8" w:rsidP="004C01A8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подобные сведения, отметки или записи, является недействительным.</w:t>
            </w:r>
          </w:p>
          <w:p w:rsidR="004C01A8" w:rsidRPr="00E0674D" w:rsidRDefault="004C01A8" w:rsidP="004C01A8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4C01A8" w:rsidRPr="00E0674D" w:rsidRDefault="004C01A8" w:rsidP="004C01A8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4C01A8" w:rsidRPr="00E0674D" w:rsidRDefault="004C01A8" w:rsidP="004C01A8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4C01A8" w:rsidRPr="00E0674D" w:rsidRDefault="004C01A8" w:rsidP="004C01A8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4C01A8" w:rsidRPr="00E0674D" w:rsidRDefault="004C01A8" w:rsidP="004C01A8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06" w:type="pct"/>
            <w:vMerge w:val="restart"/>
            <w:shd w:val="clear" w:color="auto" w:fill="auto"/>
            <w:hideMark/>
          </w:tcPr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6" w:type="pct"/>
            <w:vMerge w:val="restart"/>
            <w:shd w:val="clear" w:color="auto" w:fill="auto"/>
            <w:hideMark/>
          </w:tcPr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955" w:type="pct"/>
            <w:gridSpan w:val="2"/>
            <w:vMerge w:val="restart"/>
            <w:shd w:val="clear" w:color="auto" w:fill="auto"/>
            <w:hideMark/>
          </w:tcPr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4C01A8" w:rsidRPr="00E0674D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4C01A8" w:rsidRPr="00B85F44" w:rsidTr="004C01A8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4C01A8" w:rsidRPr="0047354D" w:rsidRDefault="004C01A8" w:rsidP="004C01A8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4C01A8" w:rsidRPr="0047354D" w:rsidRDefault="004C01A8" w:rsidP="004C01A8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военнослужащего РФ 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Удостоверение личности военнослужащего 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должны содержать следующие сведения о гражданах: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4C01A8" w:rsidRPr="0047354D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52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765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 w:val="restar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5" w:type="pct"/>
            <w:gridSpan w:val="2"/>
            <w:vMerge w:val="restar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4C01A8" w:rsidRPr="00B85F44" w:rsidTr="004C01A8">
        <w:trPr>
          <w:trHeight w:val="765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е) даты выдачи и окончания срока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765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765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 вида на жительство , выдаваемого иностранному гражданину (далее именуется - бланк) размером 125 x 88 мм содержит 16 страниц (без обложки), прошитых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продлении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вида на жительство.</w:t>
            </w:r>
          </w:p>
          <w:p w:rsidR="004C01A8" w:rsidRDefault="004C01A8" w:rsidP="004C01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20"/>
        </w:trPr>
        <w:tc>
          <w:tcPr>
            <w:tcW w:w="160" w:type="pct"/>
            <w:gridSpan w:val="2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объект капитального строительства или земельный участок,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06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955" w:type="pct"/>
            <w:gridSpan w:val="2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</w:tr>
      <w:tr w:rsidR="004C01A8" w:rsidRPr="00B85F44" w:rsidTr="004C01A8">
        <w:trPr>
          <w:trHeight w:val="20"/>
        </w:trPr>
        <w:tc>
          <w:tcPr>
            <w:tcW w:w="160" w:type="pct"/>
            <w:gridSpan w:val="2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Ю</w:t>
            </w:r>
            <w:r w:rsidRPr="00A8192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ридические лица, обеспечивающие на принадлежащем им земельном участке или на земельном участке иного правообладателя строительство, реконструкцию, капитальный ремонт объектов капитального строительства, и </w:t>
            </w:r>
            <w:r w:rsidRPr="00A8192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заинтересованные в получении разрешения на ввод объекта в эксплуатацию.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77" w:type="pct"/>
            <w:shd w:val="clear" w:color="auto" w:fill="auto"/>
            <w:hideMark/>
          </w:tcPr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06" w:type="pct"/>
            <w:vMerge w:val="restart"/>
            <w:shd w:val="clear" w:color="auto" w:fill="auto"/>
            <w:hideMark/>
          </w:tcPr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568" w:type="pct"/>
            <w:vMerge w:val="restart"/>
            <w:shd w:val="clear" w:color="auto" w:fill="auto"/>
            <w:hideMark/>
          </w:tcPr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</w:t>
            </w:r>
            <w:r w:rsidR="00FA54D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установленном законодательством Российской Федерации порядке доверенности, на указании федерального закона либо на 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06" w:type="pct"/>
            <w:shd w:val="clear" w:color="auto" w:fill="auto"/>
            <w:hideMark/>
          </w:tcPr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955" w:type="pct"/>
            <w:gridSpan w:val="2"/>
            <w:shd w:val="clear" w:color="auto" w:fill="auto"/>
            <w:hideMark/>
          </w:tcPr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4C01A8" w:rsidRPr="008902CA" w:rsidRDefault="004C01A8" w:rsidP="004C01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4C01A8" w:rsidRPr="00B85F44" w:rsidTr="004C01A8">
        <w:trPr>
          <w:trHeight w:val="20"/>
        </w:trPr>
        <w:tc>
          <w:tcPr>
            <w:tcW w:w="160" w:type="pct"/>
            <w:gridSpan w:val="2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капитального строительства или земельный участок,</w:t>
            </w:r>
          </w:p>
        </w:tc>
        <w:tc>
          <w:tcPr>
            <w:tcW w:w="749" w:type="pct"/>
            <w:shd w:val="clear" w:color="auto" w:fill="auto"/>
            <w:hideMark/>
          </w:tcPr>
          <w:p w:rsidR="004C01A8" w:rsidRPr="00B85F44" w:rsidRDefault="004C01A8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оригинал  документа или нотариально заверенная </w:t>
            </w: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606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vMerge/>
            <w:shd w:val="clear" w:color="auto" w:fill="auto"/>
            <w:hideMark/>
          </w:tcPr>
          <w:p w:rsidR="004C01A8" w:rsidRPr="00B85F44" w:rsidRDefault="004C01A8" w:rsidP="004930B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955" w:type="pct"/>
            <w:gridSpan w:val="2"/>
            <w:shd w:val="clear" w:color="auto" w:fill="auto"/>
            <w:hideMark/>
          </w:tcPr>
          <w:p w:rsidR="004C01A8" w:rsidRPr="00B85F44" w:rsidRDefault="004C01A8" w:rsidP="004930B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Оригинал или копию документа, заверенный печатью и подписью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руководителя юридического лица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Cs w:val="18"/>
        </w:rPr>
      </w:pPr>
      <w:r w:rsidRPr="00B85F44">
        <w:rPr>
          <w:rFonts w:ascii="Times New Roman" w:hAnsi="Times New Roman"/>
          <w:b/>
          <w:color w:val="000000"/>
          <w:szCs w:val="18"/>
        </w:rPr>
        <w:lastRenderedPageBreak/>
        <w:t xml:space="preserve">Раздел 4. «Документы, предоставляемые заявителем </w:t>
      </w:r>
      <w:r w:rsidRPr="00B85F44">
        <w:rPr>
          <w:rFonts w:ascii="Times New Roman" w:hAnsi="Times New Roman"/>
          <w:b/>
          <w:szCs w:val="18"/>
        </w:rPr>
        <w:t>для получения «</w:t>
      </w:r>
      <w:r w:rsidRPr="00B85F44">
        <w:rPr>
          <w:rFonts w:ascii="Times New Roman" w:hAnsi="Times New Roman"/>
          <w:b/>
          <w:color w:val="000000"/>
          <w:szCs w:val="18"/>
        </w:rPr>
        <w:t>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199"/>
        <w:gridCol w:w="2478"/>
        <w:gridCol w:w="1701"/>
        <w:gridCol w:w="3828"/>
        <w:gridCol w:w="1134"/>
        <w:gridCol w:w="1275"/>
      </w:tblGrid>
      <w:tr w:rsidR="00A51CA7" w:rsidRPr="00B85F44" w:rsidTr="001127D4">
        <w:trPr>
          <w:trHeight w:val="20"/>
        </w:trPr>
        <w:tc>
          <w:tcPr>
            <w:tcW w:w="582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2199" w:type="dxa"/>
            <w:shd w:val="clear" w:color="000000" w:fill="CCFFCC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78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3828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4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75" w:type="dxa"/>
            <w:shd w:val="clear" w:color="000000" w:fill="CCFFCC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1127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заполнения документа</w:t>
            </w:r>
          </w:p>
        </w:tc>
      </w:tr>
      <w:tr w:rsidR="00A51CA7" w:rsidRPr="00B85F44" w:rsidTr="001127D4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51CA7" w:rsidRPr="00B85F44" w:rsidRDefault="00A51CA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DC2A3D" w:rsidRPr="00B85F44" w:rsidTr="001127D4">
        <w:trPr>
          <w:trHeight w:val="20"/>
        </w:trPr>
        <w:tc>
          <w:tcPr>
            <w:tcW w:w="14757" w:type="dxa"/>
            <w:gridSpan w:val="8"/>
            <w:shd w:val="clear" w:color="auto" w:fill="auto"/>
            <w:hideMark/>
          </w:tcPr>
          <w:p w:rsidR="00DC2A3D" w:rsidRPr="00B85F44" w:rsidRDefault="00DC2A3D" w:rsidP="006536FD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F5EC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5F070F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5F070F" w:rsidRPr="00B85F44" w:rsidRDefault="005D3CF3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5F070F" w:rsidRPr="00B85F44" w:rsidRDefault="005F070F" w:rsidP="004930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2199" w:type="dxa"/>
            <w:shd w:val="clear" w:color="auto" w:fill="auto"/>
          </w:tcPr>
          <w:p w:rsidR="0037241A" w:rsidRPr="00B85F44" w:rsidRDefault="00A10E56" w:rsidP="00372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</w:t>
            </w:r>
            <w:r w:rsidR="004930B2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аявление </w:t>
            </w:r>
            <w:r w:rsidR="0037241A"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</w:t>
            </w:r>
            <w:r w:rsidR="0037241A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70D8A">
              <w:rPr>
                <w:rFonts w:ascii="Times New Roman" w:hAnsi="Times New Roman"/>
                <w:sz w:val="18"/>
                <w:szCs w:val="18"/>
              </w:rPr>
              <w:t>выдаче разрешения на строительство</w:t>
            </w:r>
          </w:p>
          <w:p w:rsidR="005F070F" w:rsidRPr="00B85F44" w:rsidRDefault="005F070F" w:rsidP="003724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shd w:val="clear" w:color="auto" w:fill="auto"/>
            <w:hideMark/>
          </w:tcPr>
          <w:p w:rsidR="005F070F" w:rsidRPr="00B85F44" w:rsidRDefault="005F070F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  <w:r w:rsidR="00D93E9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01EC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(один) </w:t>
            </w: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экземпляр, </w:t>
            </w:r>
            <w:r w:rsidR="004930B2"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оригинал</w:t>
            </w:r>
          </w:p>
          <w:p w:rsidR="004930B2" w:rsidRPr="00B85F44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4930B2" w:rsidRPr="00B85F44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Действия:</w:t>
            </w:r>
          </w:p>
          <w:p w:rsidR="004930B2" w:rsidRPr="00B85F44" w:rsidRDefault="004930B2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5F070F" w:rsidRPr="00B85F44" w:rsidRDefault="0047368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473683" w:rsidRPr="00B85F44" w:rsidRDefault="00473683" w:rsidP="00404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auto"/>
            <w:hideMark/>
          </w:tcPr>
          <w:p w:rsidR="00EB01EC" w:rsidRPr="00B85F44" w:rsidRDefault="004930B2" w:rsidP="0091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</w:t>
            </w:r>
            <w:r w:rsidR="00EB01EC" w:rsidRPr="00B85F44">
              <w:rPr>
                <w:rFonts w:ascii="Times New Roman" w:hAnsi="Times New Roman"/>
                <w:sz w:val="18"/>
                <w:szCs w:val="18"/>
              </w:rPr>
              <w:t>олжно содержать подпись заявителя, оттиск печати (для юридических лиц, для индивидуальных предпринимателей - при наличии печати).</w:t>
            </w:r>
          </w:p>
          <w:p w:rsidR="005F070F" w:rsidRPr="00B85F44" w:rsidRDefault="00EB01EC" w:rsidP="0049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Текст заявления должен быть написан разборчиво, наименование юридического лица - без сокращения, с указанием его места нахождения. Фамилия, имя, отчество физического лица (последнее - при наличии), адреса его места жительства, должны быть написаны полностью, обязательно указание контактных телефонов заявителя.</w:t>
            </w:r>
          </w:p>
        </w:tc>
        <w:tc>
          <w:tcPr>
            <w:tcW w:w="1134" w:type="dxa"/>
            <w:shd w:val="clear" w:color="auto" w:fill="auto"/>
            <w:hideMark/>
          </w:tcPr>
          <w:p w:rsidR="00AC63E9" w:rsidRPr="00FD652F" w:rsidRDefault="00E842CB" w:rsidP="00A10E5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E842CB"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  <w:t>Приложить свои</w:t>
            </w:r>
          </w:p>
        </w:tc>
        <w:tc>
          <w:tcPr>
            <w:tcW w:w="1275" w:type="dxa"/>
            <w:shd w:val="clear" w:color="auto" w:fill="auto"/>
            <w:hideMark/>
          </w:tcPr>
          <w:p w:rsidR="00AC63E9" w:rsidRPr="00FD652F" w:rsidRDefault="00E842CB" w:rsidP="00897E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E842CB"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  <w:t>Приложить свои</w:t>
            </w: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 w:val="restart"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842CB" w:rsidRPr="00B85F44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</w:t>
            </w:r>
            <w:r w:rsidRPr="00C677B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окумент, уд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остоверяющий личность</w:t>
            </w:r>
          </w:p>
          <w:p w:rsidR="00E842CB" w:rsidRPr="00B85F44" w:rsidRDefault="00E842CB" w:rsidP="00C677B3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F67DFC" w:rsidRDefault="00E842CB" w:rsidP="00FA54DF">
            <w:pPr>
              <w:pStyle w:val="a3"/>
              <w:numPr>
                <w:ilvl w:val="0"/>
                <w:numId w:val="45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E842CB" w:rsidRPr="0047354D" w:rsidRDefault="00E842CB" w:rsidP="00FA54DF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E842CB" w:rsidRPr="0047354D" w:rsidRDefault="00E842CB" w:rsidP="00FA54DF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Паспорт гражданина действует: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E842CB" w:rsidRPr="0047354D" w:rsidRDefault="00E842CB" w:rsidP="00FA54DF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-</w:t>
            </w:r>
          </w:p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842CB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E842CB" w:rsidRPr="0047354D" w:rsidRDefault="00E842CB" w:rsidP="00FA54DF">
            <w:pPr>
              <w:pStyle w:val="a3"/>
              <w:numPr>
                <w:ilvl w:val="0"/>
                <w:numId w:val="4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842CB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д) образование;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л) наличие бронирования военнообязанного за органом государственной власти, органом местного самоуправления или организацией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 периоды мобилизации, военного положения и в военное время;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842CB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842CB" w:rsidRDefault="00E842CB" w:rsidP="00FA54D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842CB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842CB" w:rsidRDefault="00E842CB" w:rsidP="00FA54D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842CB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842CB" w:rsidRDefault="00E842CB" w:rsidP="00FA54D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842CB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842CB" w:rsidRDefault="00E842CB" w:rsidP="00FA54D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842CB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7354D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842CB" w:rsidRDefault="00E842CB" w:rsidP="00FA54DF">
            <w:pPr>
              <w:spacing w:after="0" w:line="240" w:lineRule="auto"/>
            </w:pPr>
            <w:r w:rsidRPr="00482F2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E842CB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E842CB" w:rsidRPr="0047354D" w:rsidRDefault="00E842CB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E842CB" w:rsidRPr="00B85F44" w:rsidRDefault="00E842CB" w:rsidP="004930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E842CB" w:rsidRPr="00B85F44" w:rsidRDefault="00E842CB" w:rsidP="0091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Pr="00CD024F" w:rsidRDefault="00E842CB" w:rsidP="00F44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60" w:type="dxa"/>
            <w:shd w:val="clear" w:color="auto" w:fill="auto"/>
          </w:tcPr>
          <w:p w:rsidR="00E842CB" w:rsidRPr="00CD024F" w:rsidRDefault="00E842CB" w:rsidP="00FD652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D652F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Правоустанавливающие документы на земельный участок</w:t>
            </w:r>
          </w:p>
        </w:tc>
        <w:tc>
          <w:tcPr>
            <w:tcW w:w="2199" w:type="dxa"/>
            <w:shd w:val="clear" w:color="auto" w:fill="auto"/>
          </w:tcPr>
          <w:p w:rsidR="00E842CB" w:rsidRPr="007B7BA4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документы на объект капитального строительства или земельный участок, 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8902CA" w:rsidRDefault="00E842CB" w:rsidP="00FA54DF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Сведения отсутствуют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8902CA" w:rsidRDefault="00E842CB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 w:rsidRPr="007B7BA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объект капитального строительства или земельный участок,</w:t>
            </w:r>
          </w:p>
        </w:tc>
        <w:tc>
          <w:tcPr>
            <w:tcW w:w="1134" w:type="dxa"/>
            <w:shd w:val="clear" w:color="auto" w:fill="auto"/>
            <w:hideMark/>
          </w:tcPr>
          <w:p w:rsidR="00E842CB" w:rsidRPr="00B85F44" w:rsidRDefault="00E842C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842CB" w:rsidRPr="00B85F44" w:rsidRDefault="00E842C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E842CB" w:rsidRPr="00B85F44" w:rsidRDefault="00E842C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842CB" w:rsidRPr="00B85F44" w:rsidRDefault="00E842CB" w:rsidP="00FD652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Default="00E842C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560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rPr>
                <w:rFonts w:ascii="Times New Roman" w:hAnsi="Times New Roman" w:cs="Times New Roman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Акт приемки объекта капитального строительства </w:t>
            </w:r>
          </w:p>
          <w:p w:rsidR="00E842CB" w:rsidRPr="00404F86" w:rsidRDefault="00E842CB" w:rsidP="006536FD">
            <w:pPr>
              <w:pStyle w:val="ConsPlusNormal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акт приемки объекта капитального строительства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8902CA" w:rsidRDefault="00E842CB" w:rsidP="00E842CB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E842CB" w:rsidRPr="00404F86" w:rsidRDefault="00E842CB" w:rsidP="00E842C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404F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404F86" w:rsidRDefault="00E842CB" w:rsidP="00404F86">
            <w:pPr>
              <w:pStyle w:val="ConsPlusNormal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случае осуществления строительства, реконструкции на основании договора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04F86" w:rsidRDefault="00E842CB" w:rsidP="006536FD">
            <w:pPr>
              <w:widowControl w:val="0"/>
              <w:autoSpaceDE w:val="0"/>
              <w:spacing w:after="0" w:line="240" w:lineRule="auto"/>
              <w:ind w:right="-56" w:firstLine="3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42CB" w:rsidRPr="00B85F44" w:rsidRDefault="00E842C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842CB" w:rsidRPr="00B85F44" w:rsidRDefault="00E842C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E842CB" w:rsidRPr="00B85F44" w:rsidRDefault="00E842C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  <w:p w:rsidR="00E842CB" w:rsidRPr="00B85F44" w:rsidRDefault="00E842CB" w:rsidP="001168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Default="00E842C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560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соответствие построенного, реконструированного объекта </w:t>
            </w:r>
            <w:r w:rsidRPr="00404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капитального строительства требов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аниям технических регламентов</w:t>
            </w:r>
          </w:p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04F86" w:rsidRDefault="00E842CB" w:rsidP="00E842CB">
            <w:pPr>
              <w:pStyle w:val="ConsPlusNormal2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документ, подтверждающий соответствие построенного, реконструированного объекта капитального </w:t>
            </w:r>
            <w:r w:rsidRPr="00404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требованиям технических регламентов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порядке) </w:t>
            </w: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8902CA" w:rsidRDefault="00E842CB" w:rsidP="00E842CB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E842CB" w:rsidRPr="00404F86" w:rsidRDefault="00E842CB" w:rsidP="00E842C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2. Формирование в дело</w:t>
            </w:r>
            <w:r w:rsidRPr="00404F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404F86" w:rsidRDefault="00E842CB" w:rsidP="00404F86">
            <w:pPr>
              <w:pStyle w:val="ConsPlusNormal2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04F86" w:rsidRDefault="00E842CB" w:rsidP="00E842CB">
            <w:pPr>
              <w:widowControl w:val="0"/>
              <w:autoSpaceDE w:val="0"/>
              <w:spacing w:after="0" w:line="240" w:lineRule="auto"/>
              <w:ind w:right="-56" w:firstLine="3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Должен быть подписан</w:t>
            </w:r>
            <w:r w:rsidRPr="00404F86">
              <w:rPr>
                <w:rFonts w:ascii="Times New Roman" w:hAnsi="Times New Roman"/>
                <w:sz w:val="18"/>
                <w:szCs w:val="18"/>
              </w:rPr>
              <w:t xml:space="preserve"> лицом, осуществляющим строительство</w:t>
            </w:r>
            <w:r>
              <w:rPr>
                <w:rStyle w:val="ab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E842CB" w:rsidRPr="00B76062" w:rsidRDefault="00E842CB" w:rsidP="00B760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760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Default="00E842CB" w:rsidP="00FD65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60" w:type="dxa"/>
            <w:shd w:val="clear" w:color="auto" w:fill="auto"/>
          </w:tcPr>
          <w:p w:rsidR="00E842CB" w:rsidRPr="00404F86" w:rsidRDefault="00E842CB" w:rsidP="00E842CB">
            <w:pPr>
              <w:rPr>
                <w:rFonts w:ascii="Times New Roman" w:hAnsi="Times New Roman"/>
                <w:sz w:val="18"/>
                <w:szCs w:val="18"/>
              </w:rPr>
            </w:pPr>
            <w:r w:rsidRPr="00404F86">
              <w:rPr>
                <w:rFonts w:ascii="Times New Roman" w:hAnsi="Times New Roman"/>
                <w:sz w:val="18"/>
                <w:szCs w:val="18"/>
              </w:rPr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оснащённости объекта капитального строительства приборами учёта используемых энергетических ресурсов</w:t>
            </w:r>
          </w:p>
        </w:tc>
        <w:tc>
          <w:tcPr>
            <w:tcW w:w="2199" w:type="dxa"/>
            <w:shd w:val="clear" w:color="auto" w:fill="auto"/>
          </w:tcPr>
          <w:p w:rsidR="00E842CB" w:rsidRPr="00404F86" w:rsidRDefault="00E842CB" w:rsidP="00E842CB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/>
                <w:sz w:val="18"/>
                <w:szCs w:val="18"/>
              </w:rPr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оснащённости объекта капитального строительства приборами учёта используемых энергетических ресурсов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8902CA" w:rsidRDefault="00E842CB" w:rsidP="00E842CB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E842CB" w:rsidRPr="00404F86" w:rsidRDefault="00E842CB" w:rsidP="00E842C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404F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404F86" w:rsidRDefault="00E842CB" w:rsidP="00404F86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/>
                <w:color w:val="000000"/>
                <w:sz w:val="18"/>
                <w:szCs w:val="18"/>
              </w:rPr>
              <w:t>в случае осуществления строительства, реконструкции на основании договора), за исключением случаев осуществления строительства, реконструкции объектов индивидуального жилищного строительства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04F86" w:rsidRDefault="00E842CB" w:rsidP="006536FD">
            <w:pPr>
              <w:widowControl w:val="0"/>
              <w:autoSpaceDE w:val="0"/>
              <w:spacing w:after="0" w:line="240" w:lineRule="auto"/>
              <w:ind w:right="-56" w:firstLine="3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Должен быть подписан</w:t>
            </w:r>
            <w:r w:rsidRPr="00404F86">
              <w:rPr>
                <w:rFonts w:ascii="Times New Roman" w:hAnsi="Times New Roman"/>
                <w:sz w:val="18"/>
                <w:szCs w:val="18"/>
              </w:rPr>
              <w:t xml:space="preserve"> лицом, осуществляющим строительство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или техническим заказчиком</w:t>
            </w:r>
            <w:r>
              <w:rPr>
                <w:rStyle w:val="ab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Default="00E842CB" w:rsidP="00F44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60" w:type="dxa"/>
            <w:shd w:val="clear" w:color="auto" w:fill="auto"/>
          </w:tcPr>
          <w:p w:rsidR="00E842CB" w:rsidRPr="00404F86" w:rsidRDefault="00E842CB" w:rsidP="00E842CB">
            <w:pPr>
              <w:pStyle w:val="ConsPlusNormal2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404F86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подтверждающие соответствие построенного, реконструированного объекта капитального строительства </w:t>
            </w:r>
            <w:r w:rsidRPr="00404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техническим условиям</w:t>
            </w:r>
          </w:p>
        </w:tc>
        <w:tc>
          <w:tcPr>
            <w:tcW w:w="2199" w:type="dxa"/>
            <w:shd w:val="clear" w:color="auto" w:fill="auto"/>
          </w:tcPr>
          <w:p w:rsidR="00E842CB" w:rsidRPr="00404F86" w:rsidRDefault="00E842CB" w:rsidP="00E842CB">
            <w:pPr>
              <w:pStyle w:val="ConsPlusNormal2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lastRenderedPageBreak/>
              <w:t>Документы, подтверждающие соответствие 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8902CA" w:rsidRDefault="00E842CB" w:rsidP="00E842CB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E842CB" w:rsidRPr="00404F86" w:rsidRDefault="00E842CB" w:rsidP="00E842C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404F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404F86" w:rsidRDefault="00E842CB" w:rsidP="00404F86">
            <w:pPr>
              <w:pStyle w:val="ConsPlusNormal2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случае наличия сетей инженерно-технического обеспечения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04F86" w:rsidRDefault="00E842CB" w:rsidP="006536FD">
            <w:pPr>
              <w:widowControl w:val="0"/>
              <w:autoSpaceDE w:val="0"/>
              <w:snapToGrid w:val="0"/>
              <w:spacing w:after="0" w:line="240" w:lineRule="auto"/>
              <w:ind w:right="-56" w:firstLine="3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Должен быть подписан </w:t>
            </w:r>
            <w:r w:rsidRPr="00404F86">
              <w:rPr>
                <w:rFonts w:ascii="Times New Roman" w:hAnsi="Times New Roman"/>
                <w:sz w:val="18"/>
                <w:szCs w:val="18"/>
              </w:rPr>
              <w:t xml:space="preserve">представителями организаций, осуществляющих эксплуатацию сетей инженерно-технического обеспечения </w:t>
            </w:r>
          </w:p>
        </w:tc>
        <w:tc>
          <w:tcPr>
            <w:tcW w:w="1134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Default="00E842C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60" w:type="dxa"/>
            <w:shd w:val="clear" w:color="auto" w:fill="auto"/>
          </w:tcPr>
          <w:p w:rsidR="00E842CB" w:rsidRPr="00404F86" w:rsidRDefault="00E842CB" w:rsidP="00E842CB">
            <w:pPr>
              <w:pStyle w:val="ConsPlusNormal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199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схема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1C02A5" w:rsidRDefault="00E842CB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1C02A5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404F86" w:rsidRDefault="00E842CB" w:rsidP="00404F86">
            <w:pPr>
              <w:pStyle w:val="ConsPlusNormal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 не относится к линейным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04F86" w:rsidRDefault="00E842CB" w:rsidP="00E842CB">
            <w:pPr>
              <w:pStyle w:val="ConsPlusNormal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Должна быть подписана</w:t>
            </w: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объекта.</w:t>
            </w:r>
          </w:p>
          <w:p w:rsidR="00E842CB" w:rsidRPr="00404F86" w:rsidRDefault="00E842CB" w:rsidP="006536FD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ins w:id="0" w:author="Вера Балашова" w:date="2017-08-17T17:16:00Z">
              <w:r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</w:rPr>
                <w:t>-</w:t>
              </w:r>
            </w:ins>
          </w:p>
        </w:tc>
        <w:tc>
          <w:tcPr>
            <w:tcW w:w="1275" w:type="dxa"/>
            <w:shd w:val="clear" w:color="auto" w:fill="auto"/>
            <w:hideMark/>
          </w:tcPr>
          <w:p w:rsidR="00E842CB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ins w:id="1" w:author="Вера Балашова" w:date="2017-08-17T17:16:00Z">
              <w:r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</w:rPr>
                <w:t>-</w:t>
              </w:r>
            </w:ins>
          </w:p>
          <w:p w:rsidR="00E842CB" w:rsidRPr="00D069AD" w:rsidRDefault="00E842CB" w:rsidP="00D069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Default="00E842C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1560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</w:t>
            </w: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2199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</w:t>
            </w: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аварии на опасном объекте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1 (оригинал или копия, заверенная в установленном порядке) </w:t>
            </w: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8902CA" w:rsidRDefault="00E842CB" w:rsidP="00E842CB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E842CB" w:rsidRPr="001C02A5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404F86" w:rsidRDefault="00E842CB" w:rsidP="00404F86">
            <w:pPr>
              <w:pStyle w:val="ConsPlusNormal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 относится к опасным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04F86" w:rsidRDefault="00E842CB" w:rsidP="006536FD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ins w:id="2" w:author="Вера Балашова" w:date="2017-08-17T17:16:00Z">
              <w:r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</w:rPr>
                <w:t>-</w:t>
              </w:r>
            </w:ins>
          </w:p>
        </w:tc>
        <w:tc>
          <w:tcPr>
            <w:tcW w:w="1275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ins w:id="3" w:author="Вера Балашова" w:date="2017-08-17T17:16:00Z">
              <w:r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</w:rPr>
                <w:t>-</w:t>
              </w:r>
            </w:ins>
          </w:p>
        </w:tc>
      </w:tr>
      <w:tr w:rsidR="00E842CB" w:rsidRPr="00B85F44" w:rsidTr="001127D4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842CB" w:rsidRDefault="00E842CB" w:rsidP="00116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560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Технический план построенного, реконструированного объекта капитального строительства.</w:t>
            </w:r>
          </w:p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99" w:type="dxa"/>
            <w:shd w:val="clear" w:color="auto" w:fill="auto"/>
          </w:tcPr>
          <w:p w:rsidR="00E842CB" w:rsidRPr="00404F86" w:rsidRDefault="00E842CB" w:rsidP="006536FD">
            <w:pPr>
              <w:pStyle w:val="ConsPlusNormal2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Технический план построенного, реконструированного объекта капитального строительства.</w:t>
            </w:r>
          </w:p>
        </w:tc>
        <w:tc>
          <w:tcPr>
            <w:tcW w:w="2478" w:type="dxa"/>
            <w:shd w:val="clear" w:color="auto" w:fill="auto"/>
            <w:hideMark/>
          </w:tcPr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E842CB" w:rsidRPr="008902CA" w:rsidRDefault="00E842CB" w:rsidP="00E842C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E842CB" w:rsidRPr="008902CA" w:rsidRDefault="00E842CB" w:rsidP="00E842CB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E842CB" w:rsidRPr="00404F86" w:rsidRDefault="00E842CB" w:rsidP="00E842C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Формирование в дело</w:t>
            </w:r>
            <w:r w:rsidRPr="00404F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842CB" w:rsidRPr="00404F86" w:rsidRDefault="00E842CB" w:rsidP="00404F86">
            <w:pPr>
              <w:pStyle w:val="ConsPlusNormal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F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28" w:type="dxa"/>
            <w:shd w:val="clear" w:color="auto" w:fill="auto"/>
            <w:hideMark/>
          </w:tcPr>
          <w:p w:rsidR="00E842CB" w:rsidRPr="00404F86" w:rsidRDefault="00E842CB" w:rsidP="006536FD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ins w:id="4" w:author="Вера Балашова" w:date="2017-08-17T17:17:00Z">
              <w:r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</w:rPr>
                <w:t>-</w:t>
              </w:r>
            </w:ins>
          </w:p>
        </w:tc>
        <w:tc>
          <w:tcPr>
            <w:tcW w:w="1275" w:type="dxa"/>
            <w:shd w:val="clear" w:color="auto" w:fill="auto"/>
            <w:hideMark/>
          </w:tcPr>
          <w:p w:rsidR="00E842CB" w:rsidRPr="00B76062" w:rsidRDefault="00E842CB" w:rsidP="00B760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ins w:id="5" w:author="Вера Балашова" w:date="2017-08-17T17:17:00Z">
              <w:r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</w:rPr>
                <w:t>-</w:t>
              </w:r>
            </w:ins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5. «</w:t>
      </w:r>
      <w:r w:rsidRPr="00B85F44">
        <w:rPr>
          <w:rFonts w:ascii="Times New Roman" w:hAnsi="Times New Roman"/>
          <w:b/>
          <w:sz w:val="24"/>
          <w:szCs w:val="24"/>
        </w:rPr>
        <w:t xml:space="preserve">Документы и сведения,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 xml:space="preserve">получаемые посредством  межведомственного </w:t>
      </w:r>
      <w:r w:rsidR="00A65821" w:rsidRPr="00B85F44">
        <w:rPr>
          <w:rFonts w:ascii="Times New Roman" w:hAnsi="Times New Roman"/>
          <w:b/>
          <w:color w:val="000000"/>
          <w:sz w:val="24"/>
          <w:szCs w:val="24"/>
        </w:rPr>
        <w:t>информационног</w:t>
      </w:r>
      <w:r w:rsidR="00C677B3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B85F44">
        <w:rPr>
          <w:rFonts w:ascii="Times New Roman" w:hAnsi="Times New Roman"/>
          <w:b/>
          <w:color w:val="000000"/>
          <w:sz w:val="24"/>
          <w:szCs w:val="24"/>
        </w:rPr>
        <w:t>взаимодействия»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29"/>
        <w:gridCol w:w="1721"/>
        <w:gridCol w:w="1721"/>
        <w:gridCol w:w="1692"/>
        <w:gridCol w:w="15"/>
        <w:gridCol w:w="1280"/>
        <w:gridCol w:w="2106"/>
        <w:gridCol w:w="1419"/>
        <w:gridCol w:w="1635"/>
      </w:tblGrid>
      <w:tr w:rsidR="00B12B22" w:rsidRPr="00B85F44" w:rsidTr="002B3D0A">
        <w:trPr>
          <w:trHeight w:val="20"/>
        </w:trPr>
        <w:tc>
          <w:tcPr>
            <w:tcW w:w="564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17" w:type="pct"/>
            <w:shd w:val="clear" w:color="000000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77" w:type="pct"/>
            <w:gridSpan w:val="2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43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</w:t>
            </w:r>
            <w:r w:rsidR="00D70E4D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B12B22" w:rsidRPr="00B85F44" w:rsidTr="002B3D0A">
        <w:trPr>
          <w:trHeight w:val="20"/>
        </w:trPr>
        <w:tc>
          <w:tcPr>
            <w:tcW w:w="564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7" w:type="pct"/>
            <w:gridSpan w:val="2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B85F44" w:rsidRDefault="002A5080" w:rsidP="0091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DC2A3D" w:rsidRPr="00B85F44" w:rsidTr="004930B2">
        <w:trPr>
          <w:trHeight w:val="20"/>
        </w:trPr>
        <w:tc>
          <w:tcPr>
            <w:tcW w:w="5000" w:type="pct"/>
            <w:gridSpan w:val="10"/>
          </w:tcPr>
          <w:p w:rsidR="00DC2A3D" w:rsidRPr="00B85F44" w:rsidRDefault="00DC2A3D" w:rsidP="006536FD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F5EC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1127D4" w:rsidRPr="00B85F44" w:rsidTr="00FA54DF">
        <w:trPr>
          <w:trHeight w:val="20"/>
        </w:trPr>
        <w:tc>
          <w:tcPr>
            <w:tcW w:w="564" w:type="pct"/>
          </w:tcPr>
          <w:p w:rsidR="001127D4" w:rsidRPr="00DC2A3D" w:rsidRDefault="001127D4" w:rsidP="00F446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правоустанавливающие и (или) правоудостоверяющие документы на объект (объекты) адресации, права на который зарегистрированы в Едином государственном реестре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Выписка из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Едино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реестр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82" w:type="pct"/>
            <w:vAlign w:val="center"/>
          </w:tcPr>
          <w:p w:rsidR="001127D4" w:rsidRPr="008902CA" w:rsidRDefault="001127D4" w:rsidP="00277F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277F96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127D4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раб. день;</w:t>
            </w:r>
          </w:p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раб. дней;</w:t>
            </w:r>
          </w:p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127D4" w:rsidRPr="00B85F44" w:rsidTr="00FA54DF">
        <w:trPr>
          <w:trHeight w:val="20"/>
        </w:trPr>
        <w:tc>
          <w:tcPr>
            <w:tcW w:w="564" w:type="pct"/>
          </w:tcPr>
          <w:p w:rsidR="001127D4" w:rsidRPr="00DC2A3D" w:rsidRDefault="001127D4" w:rsidP="00F446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Градостроительный план земельного участка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Градостроительный план</w:t>
            </w:r>
          </w:p>
        </w:tc>
        <w:tc>
          <w:tcPr>
            <w:tcW w:w="582" w:type="pct"/>
            <w:vAlign w:val="center"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277F96" w:rsidRPr="00277F96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vAlign w:val="center"/>
            <w:hideMark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1 раб. день;</w:t>
            </w:r>
          </w:p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раб. дней;</w:t>
            </w:r>
          </w:p>
          <w:p w:rsidR="001127D4" w:rsidRPr="008902CA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</w:t>
            </w: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127D4" w:rsidRPr="00B85F44" w:rsidTr="001127D4">
        <w:trPr>
          <w:trHeight w:val="20"/>
        </w:trPr>
        <w:tc>
          <w:tcPr>
            <w:tcW w:w="564" w:type="pct"/>
          </w:tcPr>
          <w:p w:rsidR="001127D4" w:rsidRPr="00DC2A3D" w:rsidRDefault="001127D4" w:rsidP="00F446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</w:tcPr>
          <w:p w:rsidR="001127D4" w:rsidRPr="00DC2A3D" w:rsidRDefault="001127D4" w:rsidP="002B3D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Разрешение на строительство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1127D4" w:rsidRPr="00DC2A3D" w:rsidRDefault="001127D4" w:rsidP="00F446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Разрешение на строительство</w:t>
            </w:r>
          </w:p>
        </w:tc>
        <w:tc>
          <w:tcPr>
            <w:tcW w:w="582" w:type="pct"/>
          </w:tcPr>
          <w:p w:rsidR="001127D4" w:rsidRDefault="001127D4">
            <w:r w:rsidRPr="00CC21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277F96" w:rsidRPr="00277F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Калининского </w:t>
            </w:r>
            <w:r w:rsidRPr="00CC213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1127D4" w:rsidRPr="00E5270F" w:rsidRDefault="001127D4" w:rsidP="002B3D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 местного самоуправления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1127D4" w:rsidRPr="00AF1711" w:rsidRDefault="001127D4" w:rsidP="00F4469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127D4" w:rsidRPr="008902CA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127D4" w:rsidRPr="008902CA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1 раб. день;</w:t>
            </w:r>
          </w:p>
          <w:p w:rsidR="001127D4" w:rsidRPr="008902CA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раб. дней;</w:t>
            </w:r>
          </w:p>
          <w:p w:rsidR="001127D4" w:rsidRPr="00AF1711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  <w:tr w:rsidR="001127D4" w:rsidRPr="00B85F44" w:rsidTr="001127D4">
        <w:trPr>
          <w:trHeight w:val="20"/>
        </w:trPr>
        <w:tc>
          <w:tcPr>
            <w:tcW w:w="564" w:type="pct"/>
          </w:tcPr>
          <w:p w:rsidR="001127D4" w:rsidRPr="00DC2A3D" w:rsidRDefault="001127D4" w:rsidP="00F446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</w:tcPr>
          <w:p w:rsidR="001127D4" w:rsidRPr="00DC2A3D" w:rsidRDefault="001127D4" w:rsidP="00DC2A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2A3D">
              <w:rPr>
                <w:rFonts w:ascii="Times New Roman" w:hAnsi="Times New Roman"/>
                <w:sz w:val="18"/>
                <w:szCs w:val="18"/>
              </w:rPr>
      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:rsidR="001127D4" w:rsidRPr="00DC2A3D" w:rsidRDefault="001127D4" w:rsidP="00DC2A3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2A3D">
              <w:rPr>
                <w:rFonts w:ascii="Times New Roman" w:hAnsi="Times New Roman"/>
                <w:color w:val="000000"/>
                <w:sz w:val="18"/>
                <w:szCs w:val="18"/>
              </w:rPr>
              <w:t>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582" w:type="pct"/>
          </w:tcPr>
          <w:p w:rsidR="001127D4" w:rsidRDefault="001127D4">
            <w:r w:rsidRPr="00CC21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</w:t>
            </w:r>
            <w:r w:rsidR="00277F96" w:rsidRPr="00277F96">
              <w:rPr>
                <w:rFonts w:ascii="Times New Roman" w:hAnsi="Times New Roman"/>
                <w:color w:val="000000"/>
                <w:sz w:val="18"/>
                <w:szCs w:val="18"/>
              </w:rPr>
              <w:t>Калининского</w:t>
            </w:r>
            <w:r w:rsidRPr="00CC21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1127D4" w:rsidRPr="00EE7130" w:rsidRDefault="001127D4" w:rsidP="00DC2A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Министерство строительства и жилищно-коммунального хозяйства области  </w:t>
            </w:r>
          </w:p>
        </w:tc>
        <w:tc>
          <w:tcPr>
            <w:tcW w:w="438" w:type="pct"/>
            <w:gridSpan w:val="2"/>
            <w:shd w:val="clear" w:color="auto" w:fill="auto"/>
            <w:noWrap/>
            <w:hideMark/>
          </w:tcPr>
          <w:p w:rsidR="001127D4" w:rsidRPr="00AF1711" w:rsidRDefault="001127D4" w:rsidP="00F4469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:rsidR="001127D4" w:rsidRPr="008902CA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 дней </w:t>
            </w:r>
          </w:p>
          <w:p w:rsidR="001127D4" w:rsidRPr="008902CA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межведомственного запроса – 1 раб. день;</w:t>
            </w:r>
          </w:p>
          <w:p w:rsidR="001127D4" w:rsidRPr="008902CA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раб. дней;</w:t>
            </w:r>
          </w:p>
          <w:p w:rsidR="001127D4" w:rsidRPr="00AF1711" w:rsidRDefault="001127D4" w:rsidP="001127D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902CA">
              <w:rPr>
                <w:rFonts w:ascii="Times New Roman" w:hAnsi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553" w:type="pct"/>
            <w:shd w:val="clear" w:color="auto" w:fill="auto"/>
            <w:noWrap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</w:tr>
    </w:tbl>
    <w:p w:rsidR="0074406F" w:rsidRPr="00B85F44" w:rsidRDefault="0074406F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74406F" w:rsidRPr="00B85F44" w:rsidSect="000C46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Результат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214" w:type="pct"/>
        <w:tblLayout w:type="fixed"/>
        <w:tblLook w:val="04A0" w:firstRow="1" w:lastRow="0" w:firstColumn="1" w:lastColumn="0" w:noHBand="0" w:noVBand="1"/>
      </w:tblPr>
      <w:tblGrid>
        <w:gridCol w:w="399"/>
        <w:gridCol w:w="1554"/>
        <w:gridCol w:w="5952"/>
        <w:gridCol w:w="1702"/>
        <w:gridCol w:w="1415"/>
        <w:gridCol w:w="1415"/>
        <w:gridCol w:w="1277"/>
        <w:gridCol w:w="848"/>
        <w:gridCol w:w="857"/>
      </w:tblGrid>
      <w:tr w:rsidR="001127D4" w:rsidRPr="00B85F44" w:rsidTr="001127D4">
        <w:trPr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Документ/</w:t>
            </w:r>
            <w:r w:rsidR="009C086B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являющиеся результатом «подуслуги»</w:t>
            </w:r>
          </w:p>
        </w:tc>
        <w:tc>
          <w:tcPr>
            <w:tcW w:w="19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Требования к документу/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документам, являющимся результатом «подуслуги»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Характеристика результата (положительный/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отрицательный)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являющимся результатом «подуслуги» 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7C74AF"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являющихся результатом «подуслуги» 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1127D4" w:rsidRPr="00B85F44" w:rsidTr="001127D4">
        <w:trPr>
          <w:trHeight w:val="20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1127D4" w:rsidRPr="00B85F44" w:rsidTr="001127D4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3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5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B85F44" w:rsidRDefault="00636257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6536FD" w:rsidRPr="00B85F44" w:rsidTr="00F4469C">
        <w:trPr>
          <w:trHeight w:val="2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FD" w:rsidRPr="00B85F44" w:rsidRDefault="006536FD" w:rsidP="006536FD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6F5EC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1127D4" w:rsidRPr="00B85F44" w:rsidTr="001127D4">
        <w:trPr>
          <w:trHeight w:val="20"/>
        </w:trPr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7D4" w:rsidRPr="00B85F44" w:rsidRDefault="001127D4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D4" w:rsidRPr="002B3D0A" w:rsidRDefault="001127D4" w:rsidP="0066660B">
            <w:pPr>
              <w:spacing w:line="240" w:lineRule="auto"/>
              <w:ind w:firstLine="27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5EC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на ввод объекта в эксплуатацию</w:t>
            </w:r>
          </w:p>
        </w:tc>
        <w:tc>
          <w:tcPr>
            <w:tcW w:w="193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Указываются: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полное наименование организации, если основанием для выдачи разрешения на ввод объекта в эксплуатацию является заявление юридического лица.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подписания разрешения на ввод объекта в эксплуатацию.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&lt; номер разрешения на ввод объекта в эксплуатацию, присвоенный органом, осуществляющим выдачу разрешения на ввод объекта 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объектов, на который оформляется разрешение на ввод объекта в эксплуатацию, остальные виды объектов зачеркиваются.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данные (дата, номер) лицензии на право ведения работ в области использования атомной энергии, включающие право эксплуатации объекта использования атомной энергии.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адрес, состоящий из наименований субъекта Российской Федерации и муниципального образования.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кадастровый номер земельного участка (земельных участков), на котором (которых), над или под которым (которыми) расположено здание, сооружение.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разрешение на строительство которых выдано до вступления в силу </w:t>
            </w:r>
            <w:hyperlink r:id="rId10" w:history="1">
              <w:r>
                <w:rPr>
                  <w:rFonts w:ascii="Times New Roman" w:hAnsi="Times New Roman"/>
                  <w:color w:val="0000FF"/>
                  <w:sz w:val="18"/>
                  <w:szCs w:val="18"/>
                </w:rPr>
                <w:t>постановления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Правительства Российской Федерации от 19.11.2014 N 1221 </w:t>
            </w:r>
          </w:p>
          <w:p w:rsidR="001127D4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      </w:r>
          </w:p>
          <w:p w:rsidR="001127D4" w:rsidRPr="00FA702B" w:rsidRDefault="001127D4" w:rsidP="00112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такого объекта, необходимые для осуществления государственного кадастрового учета.</w:t>
            </w:r>
          </w:p>
        </w:tc>
        <w:tc>
          <w:tcPr>
            <w:tcW w:w="55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D4" w:rsidRPr="0066660B" w:rsidRDefault="001127D4" w:rsidP="00FA54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положительный </w:t>
            </w:r>
          </w:p>
        </w:tc>
        <w:tc>
          <w:tcPr>
            <w:tcW w:w="45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1127D4" w:rsidRPr="00B85F44" w:rsidRDefault="001127D4" w:rsidP="00FA54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D4" w:rsidRPr="003C7065" w:rsidRDefault="001127D4" w:rsidP="00FA54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7D4" w:rsidRPr="002A78D6" w:rsidRDefault="001127D4" w:rsidP="00FA5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  <w:tr w:rsidR="001127D4" w:rsidRPr="00B85F44" w:rsidTr="001127D4">
        <w:trPr>
          <w:trHeight w:val="2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7D4" w:rsidRPr="00B85F44" w:rsidRDefault="001127D4" w:rsidP="0091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D4" w:rsidRDefault="001127D4" w:rsidP="0066660B">
            <w:pPr>
              <w:spacing w:line="240" w:lineRule="auto"/>
              <w:ind w:firstLine="2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6FD">
              <w:rPr>
                <w:rFonts w:ascii="Times New Roman" w:hAnsi="Times New Roman"/>
                <w:sz w:val="18"/>
                <w:szCs w:val="18"/>
              </w:rPr>
              <w:t>о мотивированном отказе в выдаче разрешения на ввод объекта в эксплуатацию</w:t>
            </w:r>
          </w:p>
        </w:tc>
        <w:tc>
          <w:tcPr>
            <w:tcW w:w="1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D4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бумажном носителе,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на бланке.</w:t>
            </w:r>
          </w:p>
          <w:p w:rsidR="001127D4" w:rsidRPr="00FA702B" w:rsidRDefault="001127D4" w:rsidP="00FA54DF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0F2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D4" w:rsidRPr="0066660B" w:rsidRDefault="001127D4" w:rsidP="00FA54D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66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свою форму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7D4" w:rsidRPr="00FD652F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2A78D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ить свой образец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 Лично в органе</w:t>
            </w:r>
          </w:p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2. Лично в МФЦ;</w:t>
            </w:r>
          </w:p>
          <w:p w:rsidR="001127D4" w:rsidRPr="00B85F44" w:rsidRDefault="001127D4" w:rsidP="00FA54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D4" w:rsidRPr="003C7065" w:rsidRDefault="001127D4" w:rsidP="00FA54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3C7065">
              <w:rPr>
                <w:rFonts w:ascii="Times New Roman" w:hAnsi="Times New Roman"/>
                <w:bCs/>
                <w:sz w:val="18"/>
                <w:szCs w:val="18"/>
              </w:rPr>
              <w:t>Постоянно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7D4" w:rsidRPr="002A78D6" w:rsidRDefault="001127D4" w:rsidP="00FA5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2A78D6">
              <w:rPr>
                <w:rFonts w:ascii="Times New Roman" w:hAnsi="Times New Roman"/>
                <w:bCs/>
                <w:sz w:val="18"/>
                <w:szCs w:val="18"/>
              </w:rPr>
              <w:t xml:space="preserve"> месяц</w:t>
            </w:r>
          </w:p>
        </w:tc>
      </w:tr>
    </w:tbl>
    <w:p w:rsidR="00311C1A" w:rsidRPr="00B85F44" w:rsidRDefault="004930B2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18"/>
          <w:szCs w:val="18"/>
        </w:rPr>
        <w:br w:type="page"/>
      </w:r>
      <w:r w:rsidR="00311C1A"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7. «Технологические процессы предоставления «подуслуги»</w:t>
      </w:r>
    </w:p>
    <w:p w:rsidR="00897E70" w:rsidRPr="00B85F44" w:rsidRDefault="00897E70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159"/>
        <w:gridCol w:w="3965"/>
        <w:gridCol w:w="1842"/>
        <w:gridCol w:w="1842"/>
        <w:gridCol w:w="2837"/>
        <w:gridCol w:w="1702"/>
      </w:tblGrid>
      <w:tr w:rsidR="009B26CA" w:rsidRPr="00B85F44" w:rsidTr="009F31A3">
        <w:trPr>
          <w:trHeight w:val="2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27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33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620" w:type="pct"/>
            <w:shd w:val="clear" w:color="000000" w:fill="CCFFCC"/>
            <w:vAlign w:val="center"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620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955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573" w:type="pct"/>
            <w:shd w:val="clear" w:color="000000" w:fill="CCFFCC"/>
            <w:vAlign w:val="center"/>
            <w:hideMark/>
          </w:tcPr>
          <w:p w:rsidR="00311C1A" w:rsidRPr="00B85F44" w:rsidRDefault="00311C1A" w:rsidP="0091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B26CA" w:rsidRPr="00B85F44" w:rsidTr="009F31A3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563ACE" w:rsidRPr="00B85F44" w:rsidRDefault="00563ACE" w:rsidP="0091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02BD4" w:rsidRPr="00B85F44" w:rsidTr="00275735">
        <w:trPr>
          <w:trHeight w:val="20"/>
        </w:trPr>
        <w:tc>
          <w:tcPr>
            <w:tcW w:w="5000" w:type="pct"/>
            <w:gridSpan w:val="7"/>
          </w:tcPr>
          <w:p w:rsidR="00D02BD4" w:rsidRPr="00B85F44" w:rsidRDefault="00EE5CF2" w:rsidP="004F0245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E5CF2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0E19B1" w:rsidRPr="00B85F44" w:rsidTr="00736C90">
        <w:trPr>
          <w:trHeight w:val="161"/>
        </w:trPr>
        <w:tc>
          <w:tcPr>
            <w:tcW w:w="5000" w:type="pct"/>
            <w:gridSpan w:val="7"/>
          </w:tcPr>
          <w:p w:rsidR="000E19B1" w:rsidRPr="00B85F44" w:rsidRDefault="00E758FA" w:rsidP="00E758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1.1 Прием и регистрация документов</w:t>
            </w:r>
          </w:p>
        </w:tc>
      </w:tr>
      <w:tr w:rsidR="001127D4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727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Прием поступивших заявления и документов</w:t>
            </w:r>
          </w:p>
        </w:tc>
        <w:tc>
          <w:tcPr>
            <w:tcW w:w="1335" w:type="pct"/>
            <w:shd w:val="clear" w:color="auto" w:fill="auto"/>
            <w:hideMark/>
          </w:tcPr>
          <w:p w:rsidR="001127D4" w:rsidRPr="00B85F44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Специалист осуществляет:</w:t>
            </w:r>
          </w:p>
          <w:p w:rsidR="001127D4" w:rsidRPr="00B85F44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- прием заявления и документов</w:t>
            </w:r>
          </w:p>
          <w:p w:rsidR="001127D4" w:rsidRPr="00B85F44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Не более 20 минут </w:t>
            </w:r>
          </w:p>
        </w:tc>
        <w:tc>
          <w:tcPr>
            <w:tcW w:w="620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МФЦ, </w:t>
            </w: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>
              <w:rPr>
                <w:rFonts w:ascii="Times New Roman" w:hAnsi="Times New Roman"/>
                <w:sz w:val="18"/>
                <w:szCs w:val="18"/>
              </w:rPr>
              <w:t>олнения заявления на получение 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услуги),</w:t>
            </w:r>
          </w:p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1127D4" w:rsidRPr="0058299D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 Приложить свои</w:t>
            </w:r>
          </w:p>
        </w:tc>
      </w:tr>
      <w:tr w:rsidR="001127D4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727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Направление документов в ОМСУ</w:t>
            </w:r>
          </w:p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(посредством курьерской доставки)</w:t>
            </w:r>
          </w:p>
        </w:tc>
        <w:tc>
          <w:tcPr>
            <w:tcW w:w="1335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Перечень передаваемых МФЦ документов проверяется представителем ОМСУ на соответствие письму – реестру. Факт приема – передачи документов подтверждается путем проставления на одном из экземпляров письма – реестра отметки о получении документов с указанием даты, а также должности и Ф.И.О. сотрудника, принявшего документы.</w:t>
            </w:r>
          </w:p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При выявлении несоответствия перечня передаваемых представителем МФЦ документов реестру документов, приложенному к сопроводительному письму, представитель ОМСУ наряду с отметкой о получении документов делает отметку о таком несоответствии.</w:t>
            </w:r>
          </w:p>
        </w:tc>
        <w:tc>
          <w:tcPr>
            <w:tcW w:w="620" w:type="pct"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Указывается срок из соглашения с МФЦ</w:t>
            </w:r>
          </w:p>
        </w:tc>
        <w:tc>
          <w:tcPr>
            <w:tcW w:w="620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МФЦ</w:t>
            </w:r>
            <w:r>
              <w:rPr>
                <w:rFonts w:ascii="Times New Roman" w:hAnsi="Times New Roman"/>
                <w:sz w:val="18"/>
                <w:szCs w:val="18"/>
              </w:rPr>
              <w:t>, 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127D4" w:rsidRPr="0058299D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>Приложение № 2  (приложить свои)</w:t>
            </w:r>
          </w:p>
        </w:tc>
      </w:tr>
      <w:tr w:rsidR="001127D4" w:rsidRPr="00B85F44" w:rsidTr="002B3D0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</w:t>
            </w:r>
          </w:p>
        </w:tc>
        <w:tc>
          <w:tcPr>
            <w:tcW w:w="1335" w:type="pct"/>
            <w:shd w:val="clear" w:color="auto" w:fill="auto"/>
            <w:hideMark/>
          </w:tcPr>
          <w:p w:rsidR="001127D4" w:rsidRPr="00B85F44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Специалист осуществляет фиксацию заявления в 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соответствии с Инструкци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 xml:space="preserve"> по делопроизводству</w:t>
            </w:r>
          </w:p>
        </w:tc>
        <w:tc>
          <w:tcPr>
            <w:tcW w:w="620" w:type="pct"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Не более 5 минут в течение 1 рабочего дня</w:t>
            </w:r>
          </w:p>
        </w:tc>
        <w:tc>
          <w:tcPr>
            <w:tcW w:w="620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1127D4" w:rsidRPr="00B85F44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1127D4" w:rsidRPr="0058299D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299D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295ABC" w:rsidRPr="00B85F44" w:rsidTr="00275735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295ABC" w:rsidRPr="00B85F44" w:rsidRDefault="00D02BD4" w:rsidP="00D440F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D02BD4">
              <w:rPr>
                <w:rFonts w:ascii="Times New Roman" w:hAnsi="Times New Roman"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C90949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C90949" w:rsidRPr="00B85F44" w:rsidRDefault="00C90949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  <w:hideMark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межведомственных запросов в органы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власти (организации),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участвующие в предоставлении услуги </w:t>
            </w:r>
          </w:p>
        </w:tc>
        <w:tc>
          <w:tcPr>
            <w:tcW w:w="1335" w:type="pct"/>
            <w:shd w:val="clear" w:color="auto" w:fill="auto"/>
            <w:hideMark/>
          </w:tcPr>
          <w:p w:rsidR="00A674FF" w:rsidRPr="00B85F44" w:rsidRDefault="00C90949" w:rsidP="007C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Специалист 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ф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ормир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ует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и направл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яет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межведомственны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запрос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>ы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 xml:space="preserve"> в органы власти (организации),</w:t>
            </w:r>
            <w:r w:rsidR="00EF10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F1009" w:rsidRPr="00D02BD4">
              <w:rPr>
                <w:rFonts w:ascii="Times New Roman" w:hAnsi="Times New Roman"/>
                <w:bCs/>
                <w:sz w:val="18"/>
                <w:szCs w:val="18"/>
              </w:rPr>
              <w:t>участвующие в предоставлении услуги</w:t>
            </w:r>
          </w:p>
          <w:p w:rsidR="00C90949" w:rsidRPr="00B85F44" w:rsidRDefault="00C90949" w:rsidP="007C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C90949" w:rsidRPr="00B85F44" w:rsidRDefault="00D02BD4" w:rsidP="00D02B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календарны</w:t>
            </w:r>
            <w:r w:rsidR="00C90949" w:rsidRPr="00B85F44">
              <w:rPr>
                <w:rFonts w:ascii="Times New Roman" w:hAnsi="Times New Roman"/>
                <w:sz w:val="18"/>
                <w:szCs w:val="18"/>
              </w:rPr>
              <w:t>х дней</w:t>
            </w:r>
          </w:p>
        </w:tc>
        <w:tc>
          <w:tcPr>
            <w:tcW w:w="620" w:type="pct"/>
            <w:shd w:val="clear" w:color="auto" w:fill="auto"/>
            <w:hideMark/>
          </w:tcPr>
          <w:p w:rsidR="00C90949" w:rsidRPr="00B85F44" w:rsidRDefault="005E2BC1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E85D51" w:rsidRPr="00B85F44" w:rsidRDefault="00EF1009" w:rsidP="00EF100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</w:t>
            </w: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принтера, сканера, МФУ), программное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C90949" w:rsidRPr="00B85F44" w:rsidRDefault="00C90949" w:rsidP="00EF1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</w:tr>
      <w:tr w:rsidR="00EF1009" w:rsidRPr="00B85F44" w:rsidTr="00EF1009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EF1009" w:rsidRPr="00B85F44" w:rsidRDefault="00EF1009" w:rsidP="00EF1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1.3. 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</w:tr>
      <w:tr w:rsidR="00234D75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234D75" w:rsidRPr="00B85F44" w:rsidRDefault="00234D75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B85F44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727" w:type="pct"/>
            <w:shd w:val="clear" w:color="auto" w:fill="auto"/>
          </w:tcPr>
          <w:p w:rsidR="00234D75" w:rsidRPr="00B85F44" w:rsidRDefault="00234D75" w:rsidP="0091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EF1009">
              <w:rPr>
                <w:rFonts w:ascii="Times New Roman" w:hAnsi="Times New Roman"/>
                <w:sz w:val="18"/>
                <w:szCs w:val="18"/>
              </w:rPr>
              <w:t>ассмотрение заявления и представленных документов и принятие решения по подготовке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234D75" w:rsidRPr="005716ED" w:rsidRDefault="00234D75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услуги:</w:t>
            </w:r>
          </w:p>
          <w:p w:rsidR="00234D75" w:rsidRPr="005716ED" w:rsidRDefault="00234D75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1) проводит проверку наличия документов, необходимых для принятия решения о предоставлении муниципальной услуги;</w:t>
            </w:r>
          </w:p>
          <w:p w:rsidR="00234D75" w:rsidRPr="005716ED" w:rsidRDefault="00234D75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2) подготавливает проект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разрешения </w:t>
            </w:r>
            <w:r w:rsidR="003B5DE1" w:rsidRPr="00EE5CF2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на ввод объекта в эксплуатацию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либо 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</w:t>
            </w:r>
            <w:r w:rsidR="003B5DE1" w:rsidRPr="006536FD">
              <w:rPr>
                <w:rFonts w:ascii="Times New Roman" w:hAnsi="Times New Roman"/>
                <w:sz w:val="18"/>
                <w:szCs w:val="18"/>
              </w:rPr>
              <w:t>в выдаче разрешения на ввод объекта в эксплуатацию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234D75" w:rsidRPr="00B85F44" w:rsidRDefault="00234D75" w:rsidP="00571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5) обеспечивает согласование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 лицом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и подписание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должностн</w:t>
            </w:r>
            <w:r>
              <w:rPr>
                <w:rFonts w:ascii="Times New Roman" w:hAnsi="Times New Roman"/>
                <w:sz w:val="18"/>
                <w:szCs w:val="18"/>
              </w:rPr>
              <w:t>ым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лицо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указанных в подпункте 2) проектов документов.</w:t>
            </w:r>
          </w:p>
        </w:tc>
        <w:tc>
          <w:tcPr>
            <w:tcW w:w="620" w:type="pct"/>
          </w:tcPr>
          <w:p w:rsidR="00234D75" w:rsidRDefault="00234D75" w:rsidP="00ED50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234D75" w:rsidRPr="00B85F44" w:rsidRDefault="00234D75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234D75" w:rsidRPr="00B85F44" w:rsidRDefault="00234D7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Документационное обеспечение (формы для заполнения заявления на получение </w:t>
            </w:r>
            <w:r w:rsidR="001127D4">
              <w:rPr>
                <w:rFonts w:ascii="Times New Roman" w:hAnsi="Times New Roman"/>
                <w:sz w:val="18"/>
                <w:szCs w:val="18"/>
              </w:rPr>
              <w:t>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услуги),</w:t>
            </w:r>
          </w:p>
          <w:p w:rsidR="00234D75" w:rsidRPr="00B85F44" w:rsidRDefault="00234D75" w:rsidP="00A67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234D75" w:rsidRPr="00B85F44" w:rsidRDefault="00234D75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5716ED" w:rsidRPr="00B85F44" w:rsidRDefault="005716ED" w:rsidP="009155A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егистр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результат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5716ED" w:rsidRPr="005716ED" w:rsidRDefault="005716ED" w:rsidP="00193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16ED">
              <w:rPr>
                <w:rFonts w:ascii="Times New Roman" w:hAnsi="Times New Roman"/>
                <w:sz w:val="18"/>
                <w:szCs w:val="18"/>
              </w:rPr>
              <w:t>Специалист, ответственный за предоставление муниципальной услуги, регистрирует результат предостав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ления муниципальной услуги в журнале /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электронной базе данных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путем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присвоени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 xml:space="preserve"> регистрационного номера </w:t>
            </w:r>
            <w:r w:rsidR="00193E0C">
              <w:rPr>
                <w:rFonts w:ascii="Times New Roman" w:hAnsi="Times New Roman"/>
                <w:sz w:val="18"/>
                <w:szCs w:val="18"/>
              </w:rPr>
              <w:t xml:space="preserve">разрешению </w:t>
            </w:r>
            <w:r w:rsidR="003B5DE1" w:rsidRPr="00EE5CF2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на ввод объекта в эксплуатацию</w:t>
            </w:r>
            <w:r w:rsidR="003B5D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93E0C">
              <w:rPr>
                <w:rFonts w:ascii="Times New Roman" w:hAnsi="Times New Roman"/>
                <w:sz w:val="18"/>
                <w:szCs w:val="18"/>
              </w:rPr>
              <w:t xml:space="preserve">либо </w:t>
            </w:r>
            <w:r w:rsidR="00193E0C" w:rsidRPr="0066660B">
              <w:rPr>
                <w:rFonts w:ascii="Times New Roman" w:hAnsi="Times New Roman"/>
                <w:sz w:val="18"/>
                <w:szCs w:val="18"/>
              </w:rPr>
              <w:t>уведомлени</w:t>
            </w:r>
            <w:r w:rsidR="00193E0C">
              <w:rPr>
                <w:rFonts w:ascii="Times New Roman" w:hAnsi="Times New Roman"/>
                <w:sz w:val="18"/>
                <w:szCs w:val="18"/>
              </w:rPr>
              <w:t>ю</w:t>
            </w:r>
            <w:r w:rsidR="00193E0C" w:rsidRPr="0066660B">
              <w:rPr>
                <w:rFonts w:ascii="Times New Roman" w:hAnsi="Times New Roman"/>
                <w:sz w:val="18"/>
                <w:szCs w:val="18"/>
              </w:rPr>
              <w:t xml:space="preserve"> о мотивированном отказе </w:t>
            </w:r>
            <w:r w:rsidR="003B5DE1" w:rsidRPr="006536FD">
              <w:rPr>
                <w:rFonts w:ascii="Times New Roman" w:hAnsi="Times New Roman"/>
                <w:sz w:val="18"/>
                <w:szCs w:val="18"/>
              </w:rPr>
              <w:t>в выдаче разрешения на ввод объекта в эксплуатацию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0" w:type="pct"/>
          </w:tcPr>
          <w:p w:rsidR="005716ED" w:rsidRDefault="005716ED" w:rsidP="005716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течении 1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календарного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дня</w:t>
            </w:r>
          </w:p>
        </w:tc>
        <w:tc>
          <w:tcPr>
            <w:tcW w:w="620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color w:val="000000"/>
                <w:sz w:val="18"/>
                <w:szCs w:val="18"/>
              </w:rPr>
              <w:t>ОМСУ</w:t>
            </w:r>
          </w:p>
        </w:tc>
        <w:tc>
          <w:tcPr>
            <w:tcW w:w="955" w:type="pct"/>
            <w:shd w:val="clear" w:color="auto" w:fill="auto"/>
          </w:tcPr>
          <w:p w:rsidR="005716ED" w:rsidRPr="00B85F44" w:rsidRDefault="005716ED" w:rsidP="00F446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>Документационное обеспечение (формы для зап</w:t>
            </w:r>
            <w:r w:rsidR="001127D4">
              <w:rPr>
                <w:rFonts w:ascii="Times New Roman" w:hAnsi="Times New Roman"/>
                <w:sz w:val="18"/>
                <w:szCs w:val="18"/>
              </w:rPr>
              <w:t>олнения заявления на получение мун</w:t>
            </w:r>
            <w:r w:rsidRPr="00B85F44">
              <w:rPr>
                <w:rFonts w:ascii="Times New Roman" w:hAnsi="Times New Roman"/>
                <w:sz w:val="18"/>
                <w:szCs w:val="18"/>
              </w:rPr>
              <w:t>услуги),</w:t>
            </w:r>
          </w:p>
          <w:p w:rsidR="005716ED" w:rsidRPr="00B85F44" w:rsidRDefault="005716ED" w:rsidP="00F446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5F44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5716ED" w:rsidRPr="00B85F44" w:rsidRDefault="005716ED" w:rsidP="00EA1F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16ED" w:rsidRPr="00B85F44" w:rsidTr="005716ED">
        <w:trPr>
          <w:trHeight w:val="20"/>
        </w:trPr>
        <w:tc>
          <w:tcPr>
            <w:tcW w:w="5000" w:type="pct"/>
            <w:gridSpan w:val="7"/>
            <w:shd w:val="clear" w:color="auto" w:fill="auto"/>
            <w:hideMark/>
          </w:tcPr>
          <w:p w:rsidR="005716ED" w:rsidRPr="00B85F44" w:rsidRDefault="005716ED" w:rsidP="005716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1.4. </w:t>
            </w:r>
            <w:r w:rsidRPr="005716ED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</w:tr>
      <w:tr w:rsidR="001127D4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7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Уведомление МФЦ о готовности результата</w:t>
            </w:r>
          </w:p>
        </w:tc>
        <w:tc>
          <w:tcPr>
            <w:tcW w:w="1335" w:type="pct"/>
            <w:shd w:val="clear" w:color="auto" w:fill="auto"/>
          </w:tcPr>
          <w:p w:rsidR="001127D4" w:rsidRPr="00A04676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</w:t>
            </w:r>
          </w:p>
        </w:tc>
        <w:tc>
          <w:tcPr>
            <w:tcW w:w="955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127D4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7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Направление результата в МФЦ</w:t>
            </w:r>
          </w:p>
        </w:tc>
        <w:tc>
          <w:tcPr>
            <w:tcW w:w="1335" w:type="pct"/>
            <w:shd w:val="clear" w:color="auto" w:fill="auto"/>
          </w:tcPr>
          <w:p w:rsidR="001127D4" w:rsidRPr="00A04676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случае,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620" w:type="pct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04676">
              <w:rPr>
                <w:rFonts w:ascii="Times New Roman" w:hAnsi="Times New Roman"/>
                <w:sz w:val="18"/>
                <w:szCs w:val="18"/>
                <w:highlight w:val="yellow"/>
              </w:rPr>
              <w:t>Указать сроки из соглашения с МФЦ</w:t>
            </w:r>
          </w:p>
        </w:tc>
        <w:tc>
          <w:tcPr>
            <w:tcW w:w="620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955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573" w:type="pct"/>
            <w:shd w:val="clear" w:color="auto" w:fill="auto"/>
            <w:hideMark/>
          </w:tcPr>
          <w:p w:rsidR="001127D4" w:rsidRPr="00A04676" w:rsidRDefault="001127D4" w:rsidP="001127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Сопроводительное письмо-реестр (приложение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0467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1127D4" w:rsidRPr="00B85F44" w:rsidTr="009F31A3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7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335" w:type="pct"/>
            <w:shd w:val="clear" w:color="auto" w:fill="auto"/>
          </w:tcPr>
          <w:p w:rsidR="001127D4" w:rsidRPr="00A04676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Специалист ОМСУ, ответственный за прием и регистрацию документов:</w:t>
            </w:r>
          </w:p>
          <w:p w:rsidR="001127D4" w:rsidRPr="00A04676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уведомляет заявителя о принятом решении по телефону (при наличии номера телефона в заявлении) и выдает ему разрешения на строительство либо уведомление о мотивированном отказе в выдаче разрешения.</w:t>
            </w:r>
          </w:p>
          <w:p w:rsidR="001127D4" w:rsidRPr="00A04676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В случае отсутствия возможности оперативного </w:t>
            </w: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вручения заявителю разрешения на строительство либо уведомление о мотивированном отказе в выдаче разрешения, документы направляются ОМСУ заявителю в день их подписания почтовым отправлением.</w:t>
            </w:r>
          </w:p>
          <w:p w:rsidR="001127D4" w:rsidRPr="00A04676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обращения заявителя за предоставлением муниципальной услуги в электронном виде, он информируется ОМСУ о принятом решении через Единый и региональный порталы.</w:t>
            </w:r>
          </w:p>
          <w:p w:rsidR="001127D4" w:rsidRPr="00A04676" w:rsidRDefault="001127D4" w:rsidP="00FA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      </w:r>
          </w:p>
        </w:tc>
        <w:tc>
          <w:tcPr>
            <w:tcW w:w="620" w:type="pct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lastRenderedPageBreak/>
              <w:t>В течении 1 календарного дня</w:t>
            </w:r>
          </w:p>
        </w:tc>
        <w:tc>
          <w:tcPr>
            <w:tcW w:w="620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>МФЦ, ОМСУ</w:t>
            </w:r>
          </w:p>
        </w:tc>
        <w:tc>
          <w:tcPr>
            <w:tcW w:w="955" w:type="pct"/>
            <w:shd w:val="clear" w:color="auto" w:fill="auto"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обеспечение,</w:t>
            </w:r>
          </w:p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4676">
              <w:rPr>
                <w:rFonts w:ascii="Times New Roman" w:hAnsi="Times New Roman"/>
                <w:sz w:val="18"/>
                <w:szCs w:val="18"/>
              </w:rPr>
              <w:t xml:space="preserve"> технологическое обеспечение (наличие необходимого оборудования: принтера, сканера, МФУ), программное обеспечение, кадровое обеспечение (курьер)</w:t>
            </w:r>
          </w:p>
        </w:tc>
        <w:tc>
          <w:tcPr>
            <w:tcW w:w="573" w:type="pct"/>
            <w:shd w:val="clear" w:color="auto" w:fill="auto"/>
            <w:hideMark/>
          </w:tcPr>
          <w:p w:rsidR="001127D4" w:rsidRPr="00A04676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11C1A" w:rsidRPr="00B85F44" w:rsidRDefault="00311C1A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311C1A" w:rsidRPr="00B85F44" w:rsidSect="001E36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85F44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8. «Особенности предоставления  «подуслуги» в электронной форме»</w:t>
      </w:r>
    </w:p>
    <w:p w:rsidR="00311C1A" w:rsidRPr="00B85F44" w:rsidRDefault="00311C1A" w:rsidP="009155A2">
      <w:pPr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1675"/>
        <w:gridCol w:w="2309"/>
        <w:gridCol w:w="2313"/>
        <w:gridCol w:w="2088"/>
        <w:gridCol w:w="2011"/>
        <w:gridCol w:w="2194"/>
      </w:tblGrid>
      <w:tr w:rsidR="0074406F" w:rsidRPr="00B85F44" w:rsidTr="001127D4">
        <w:trPr>
          <w:trHeight w:val="70"/>
        </w:trPr>
        <w:tc>
          <w:tcPr>
            <w:tcW w:w="743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56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81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78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06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680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742" w:type="pct"/>
            <w:shd w:val="clear" w:color="auto" w:fill="CCFFCC"/>
            <w:vAlign w:val="center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5F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74406F" w:rsidRPr="00B85F44" w:rsidTr="001127D4">
        <w:trPr>
          <w:trHeight w:val="70"/>
        </w:trPr>
        <w:tc>
          <w:tcPr>
            <w:tcW w:w="743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56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781" w:type="pct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78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4</w:t>
            </w:r>
          </w:p>
        </w:tc>
        <w:tc>
          <w:tcPr>
            <w:tcW w:w="706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5</w:t>
            </w:r>
          </w:p>
        </w:tc>
        <w:tc>
          <w:tcPr>
            <w:tcW w:w="680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B85F44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742" w:type="pct"/>
            <w:shd w:val="clear" w:color="auto" w:fill="auto"/>
          </w:tcPr>
          <w:p w:rsidR="0074406F" w:rsidRPr="00B85F44" w:rsidRDefault="0074406F" w:rsidP="0074406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B85F44">
              <w:rPr>
                <w:rFonts w:ascii="Times New Roman" w:hAnsi="Times New Roman"/>
                <w:iCs/>
                <w:color w:val="000000"/>
                <w:lang w:val="en-US"/>
              </w:rPr>
              <w:t>7</w:t>
            </w:r>
          </w:p>
        </w:tc>
      </w:tr>
      <w:tr w:rsidR="0074406F" w:rsidRPr="00B85F44" w:rsidTr="0074406F">
        <w:trPr>
          <w:trHeight w:val="70"/>
        </w:trPr>
        <w:tc>
          <w:tcPr>
            <w:tcW w:w="5000" w:type="pct"/>
            <w:gridSpan w:val="7"/>
          </w:tcPr>
          <w:p w:rsidR="0074406F" w:rsidRPr="00B85F44" w:rsidRDefault="00EE5CF2" w:rsidP="009155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EE5CF2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Выдача разрешения на ввод объекта в эксплуатацию</w:t>
            </w:r>
          </w:p>
        </w:tc>
      </w:tr>
      <w:tr w:rsidR="001127D4" w:rsidRPr="00B85F44" w:rsidTr="001127D4">
        <w:trPr>
          <w:trHeight w:val="70"/>
        </w:trPr>
        <w:tc>
          <w:tcPr>
            <w:tcW w:w="743" w:type="pct"/>
            <w:shd w:val="clear" w:color="auto" w:fill="auto"/>
          </w:tcPr>
          <w:p w:rsidR="001127D4" w:rsidRPr="000B14EF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1127D4" w:rsidRPr="000B14EF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</w:p>
        </w:tc>
        <w:tc>
          <w:tcPr>
            <w:tcW w:w="566" w:type="pct"/>
            <w:shd w:val="clear" w:color="auto" w:fill="auto"/>
          </w:tcPr>
          <w:p w:rsidR="001127D4" w:rsidRPr="000B14EF" w:rsidRDefault="001127D4" w:rsidP="00FA54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нет</w:t>
            </w:r>
          </w:p>
        </w:tc>
        <w:tc>
          <w:tcPr>
            <w:tcW w:w="781" w:type="pct"/>
          </w:tcPr>
          <w:p w:rsidR="001127D4" w:rsidRPr="000B14EF" w:rsidRDefault="001127D4" w:rsidP="00FA54DF">
            <w:pPr>
              <w:tabs>
                <w:tab w:val="left" w:pos="251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через экранную форму на Едином портале государственных и муниципальных услуг (функций)</w:t>
            </w:r>
          </w:p>
        </w:tc>
        <w:tc>
          <w:tcPr>
            <w:tcW w:w="782" w:type="pct"/>
            <w:shd w:val="clear" w:color="auto" w:fill="auto"/>
          </w:tcPr>
          <w:p w:rsidR="001127D4" w:rsidRPr="000B14EF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не требуется предоставления документов на бумажном носителе</w:t>
            </w:r>
          </w:p>
        </w:tc>
        <w:tc>
          <w:tcPr>
            <w:tcW w:w="706" w:type="pct"/>
            <w:shd w:val="clear" w:color="auto" w:fill="auto"/>
          </w:tcPr>
          <w:p w:rsidR="001127D4" w:rsidRPr="000B14EF" w:rsidRDefault="001127D4" w:rsidP="00FA54D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680" w:type="pct"/>
            <w:shd w:val="clear" w:color="auto" w:fill="auto"/>
          </w:tcPr>
          <w:p w:rsidR="001127D4" w:rsidRPr="000B14EF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Личный кабинет заявителя на Едином портале государственных и муниципальных услуг (функций), электронная почта заявителя</w:t>
            </w:r>
          </w:p>
        </w:tc>
        <w:tc>
          <w:tcPr>
            <w:tcW w:w="742" w:type="pct"/>
            <w:shd w:val="clear" w:color="auto" w:fill="auto"/>
          </w:tcPr>
          <w:p w:rsidR="001127D4" w:rsidRPr="000B14EF" w:rsidRDefault="001127D4" w:rsidP="00FA54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1. Официальный сайт органа местного самоуправления;</w:t>
            </w:r>
          </w:p>
          <w:p w:rsidR="001127D4" w:rsidRPr="000B14EF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;</w:t>
            </w:r>
          </w:p>
          <w:p w:rsidR="001127D4" w:rsidRPr="000B14EF" w:rsidRDefault="001127D4" w:rsidP="00FA54DF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0B14EF">
              <w:rPr>
                <w:rFonts w:ascii="Times New Roman" w:hAnsi="Times New Roman"/>
                <w:iCs/>
                <w:sz w:val="18"/>
                <w:szCs w:val="18"/>
              </w:rPr>
              <w:t>3. электронная почта</w:t>
            </w:r>
          </w:p>
        </w:tc>
      </w:tr>
    </w:tbl>
    <w:p w:rsidR="005D3CF3" w:rsidRPr="00B85F44" w:rsidRDefault="005D3CF3" w:rsidP="009155A2">
      <w:pPr>
        <w:spacing w:after="0" w:line="240" w:lineRule="auto"/>
        <w:rPr>
          <w:rFonts w:ascii="Times New Roman" w:hAnsi="Times New Roman"/>
          <w:sz w:val="18"/>
          <w:szCs w:val="18"/>
        </w:rPr>
        <w:sectPr w:rsidR="005D3CF3" w:rsidRPr="00B85F44" w:rsidSect="000C469D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</w:p>
    <w:p w:rsidR="005D3CF3" w:rsidRPr="00B85F44" w:rsidRDefault="005D3CF3" w:rsidP="00915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D3CF3" w:rsidRPr="00B85F44" w:rsidRDefault="005D3CF3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CDD" w:rsidRPr="00A66A9F" w:rsidRDefault="00337CDD" w:rsidP="00337C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Главе </w:t>
      </w:r>
      <w:r w:rsidR="00277F96">
        <w:rPr>
          <w:rFonts w:ascii="Times New Roman" w:hAnsi="Times New Roman" w:cs="Times New Roman"/>
          <w:sz w:val="28"/>
          <w:szCs w:val="28"/>
        </w:rPr>
        <w:t>Калининского МР</w:t>
      </w:r>
      <w:bookmarkStart w:id="6" w:name="_GoBack"/>
      <w:bookmarkEnd w:id="6"/>
      <w:r w:rsidRPr="0082347C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Начальнику подразделения 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2347C">
        <w:rPr>
          <w:rFonts w:ascii="Times New Roman" w:hAnsi="Times New Roman" w:cs="Times New Roman"/>
          <w:sz w:val="28"/>
          <w:szCs w:val="28"/>
        </w:rPr>
        <w:t>(наименование юридического лица, ФИО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55"/>
      <w:bookmarkEnd w:id="7"/>
    </w:p>
    <w:p w:rsidR="00234D75" w:rsidRPr="0082347C" w:rsidRDefault="00234D75" w:rsidP="00234D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47C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D75" w:rsidRPr="0082347C" w:rsidRDefault="00234D75" w:rsidP="00234D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Прошу выдать разрешение на ввод объекта в эксплуатацию ____________________________________________________________________</w:t>
      </w:r>
    </w:p>
    <w:p w:rsidR="00234D75" w:rsidRPr="0082347C" w:rsidRDefault="00234D75" w:rsidP="00234D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(наименование объекта недвижимости)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347C">
        <w:rPr>
          <w:rFonts w:ascii="Times New Roman" w:hAnsi="Times New Roman" w:cs="Times New Roman"/>
          <w:sz w:val="28"/>
          <w:szCs w:val="28"/>
        </w:rPr>
        <w:t>(адрес земельного участка)</w:t>
      </w:r>
    </w:p>
    <w:p w:rsidR="00234D75" w:rsidRPr="0082347C" w:rsidRDefault="00234D75" w:rsidP="00234D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При этом сообщаю: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1. Право на пользование землей закреплено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34D75" w:rsidRPr="0082347C" w:rsidRDefault="00234D75" w:rsidP="00234D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(правоустанавливающие документы на земельный участок)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2. Градостроительный план земельного участка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2347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3. Разрешение на строительство от ____________________ № 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4. Акт приемки объекта капитального строительства от ___________ № 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5. Документ, подтверждающий соответствие построенного, реконструированного, отремонтированного объекта капитального строительства требованиям  технических  регламентов и подписанный лицом, осуществляющим строительство:</w:t>
      </w:r>
    </w:p>
    <w:p w:rsidR="00234D75" w:rsidRPr="0082347C" w:rsidRDefault="00234D75" w:rsidP="00234D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Справка  "____"  _________________  20___  г. 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234D75" w:rsidRPr="0082347C" w:rsidRDefault="00234D75" w:rsidP="00234D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(перечислить название и номер закона, СНиПа, ГОСТа и т.д.)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6. Документ, подтверждающий соответствие параметров построенного, реконструированного, отремонтированного объекта капитального строительства проектной 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договора):</w:t>
      </w:r>
    </w:p>
    <w:p w:rsidR="00234D75" w:rsidRPr="0082347C" w:rsidRDefault="00234D75" w:rsidP="00234D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Справка  "____"  _________________  20___  г. 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7. Документы, подтверждающие соответствие построенного, реконструированного, отремонтированного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82347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347C">
        <w:rPr>
          <w:rFonts w:ascii="Times New Roman" w:hAnsi="Times New Roman" w:cs="Times New Roman"/>
          <w:sz w:val="28"/>
          <w:szCs w:val="28"/>
        </w:rPr>
        <w:t>(справки, подписанные представителями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82347C">
        <w:rPr>
          <w:rFonts w:ascii="Times New Roman" w:hAnsi="Times New Roman" w:cs="Times New Roman"/>
          <w:sz w:val="28"/>
          <w:szCs w:val="28"/>
        </w:rPr>
        <w:t xml:space="preserve"> эксплуатаци</w:t>
      </w:r>
      <w:r>
        <w:rPr>
          <w:rFonts w:ascii="Times New Roman" w:hAnsi="Times New Roman" w:cs="Times New Roman"/>
          <w:sz w:val="28"/>
          <w:szCs w:val="28"/>
        </w:rPr>
        <w:t>и сетей)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8. Схема,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</w:t>
      </w:r>
      <w:r w:rsidRPr="0082347C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договора): 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«___» ________ 20___ г. 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9.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контроля в случаях, предусмотренных частью 7 статьи 54 Градостроительного кодекса Российской Федерации.</w:t>
      </w:r>
    </w:p>
    <w:p w:rsidR="00234D75" w:rsidRPr="0082347C" w:rsidRDefault="00234D75" w:rsidP="00234D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а) заключение органа государственного строительного надзора 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от «___» _______________ 20___ г.</w:t>
      </w:r>
    </w:p>
    <w:p w:rsidR="00234D75" w:rsidRPr="0082347C" w:rsidRDefault="00234D75" w:rsidP="00234D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б) заключение органа государственного пожарного надзора 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от «___» _______________ 20___ г.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10. Технический план построенного, реконструированного объекта капитального строительства.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11.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12. Акт приемки выполненных работ по сохранению объекта культурного наследия в случае проведения работ по сохранению объекта культурного наследия, включенного в реестр, или выявленного объекта культурного наследия, в результате которых изменились  площадь и (или) количество помещений объекта культурного наследия, включенного в реестр, или выявленного объекта культурного наследия, его частей и качество инженерно-технического обеспечения.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13.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учет: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234D75" w:rsidRPr="0082347C" w:rsidRDefault="00234D75" w:rsidP="00234D75">
      <w:pPr>
        <w:pStyle w:val="ConsPlusNormal1"/>
        <w:jc w:val="right"/>
      </w:pP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Застройщик _____________________________________________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"_____" ________________ _____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47C">
        <w:rPr>
          <w:rFonts w:ascii="Times New Roman" w:hAnsi="Times New Roman" w:cs="Times New Roman"/>
          <w:sz w:val="28"/>
          <w:szCs w:val="28"/>
        </w:rPr>
        <w:br w:type="page"/>
      </w:r>
    </w:p>
    <w:p w:rsidR="00234D75" w:rsidRDefault="00234D75" w:rsidP="00234D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Застройщик ____________________________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______________________________________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(наименование юридического лица, ФИО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физического лица, почтовый адрес, телефон, факс)</w:t>
      </w:r>
    </w:p>
    <w:p w:rsidR="00234D75" w:rsidRPr="0082347C" w:rsidRDefault="00234D75" w:rsidP="00234D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D75" w:rsidRPr="0082347C" w:rsidRDefault="00234D75" w:rsidP="00234D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47C">
        <w:rPr>
          <w:rFonts w:ascii="Times New Roman" w:hAnsi="Times New Roman" w:cs="Times New Roman"/>
          <w:b/>
          <w:sz w:val="28"/>
          <w:szCs w:val="28"/>
        </w:rPr>
        <w:t>УВЕДОМЛЕНИЕ ОБ ОТКАЗЕ В ПРЕДОСТАВЛЕНИИ МУНИЦИПАЛЬНОЙ УСЛУГИ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D75" w:rsidRPr="0082347C" w:rsidRDefault="00234D75" w:rsidP="00234D75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Настоящим уведомляем Вас о том, что муниципальная услуга «</w:t>
      </w:r>
      <w:r w:rsidRPr="0082347C">
        <w:rPr>
          <w:rFonts w:ascii="Times New Roman" w:hAnsi="Times New Roman" w:cs="Times New Roman"/>
          <w:bCs/>
          <w:sz w:val="28"/>
          <w:szCs w:val="28"/>
        </w:rPr>
        <w:t>Выдаче разрешения на ввод объекта в эксплуатацию</w:t>
      </w:r>
      <w:r w:rsidRPr="0082347C">
        <w:rPr>
          <w:rFonts w:ascii="Times New Roman" w:hAnsi="Times New Roman" w:cs="Times New Roman"/>
          <w:sz w:val="28"/>
          <w:szCs w:val="28"/>
        </w:rPr>
        <w:t xml:space="preserve">», не может быть предоставлена по следующим основаниям: 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34D75" w:rsidRPr="0082347C" w:rsidRDefault="00234D75" w:rsidP="00234D7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4D75" w:rsidRPr="0082347C" w:rsidRDefault="00234D75" w:rsidP="00234D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>____________________      МП    ________________ _____________________</w:t>
      </w:r>
    </w:p>
    <w:p w:rsidR="00234D75" w:rsidRPr="0082347C" w:rsidRDefault="00234D75" w:rsidP="00234D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347C">
        <w:rPr>
          <w:rFonts w:ascii="Times New Roman" w:hAnsi="Times New Roman" w:cs="Times New Roman"/>
          <w:sz w:val="28"/>
          <w:szCs w:val="28"/>
        </w:rPr>
        <w:t xml:space="preserve">        (должность)                               (подпись)                       (ФИО)</w:t>
      </w:r>
    </w:p>
    <w:p w:rsidR="00234D75" w:rsidRPr="0082347C" w:rsidRDefault="00234D75" w:rsidP="00234D75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234D75" w:rsidRPr="0082347C" w:rsidRDefault="00234D75" w:rsidP="00234D75">
      <w:pPr>
        <w:rPr>
          <w:rFonts w:ascii="Times New Roman" w:hAnsi="Times New Roman"/>
          <w:sz w:val="28"/>
          <w:szCs w:val="28"/>
        </w:rPr>
      </w:pPr>
      <w:r w:rsidRPr="0082347C">
        <w:rPr>
          <w:rFonts w:ascii="Times New Roman" w:hAnsi="Times New Roman"/>
          <w:sz w:val="28"/>
          <w:szCs w:val="28"/>
        </w:rPr>
        <w:br w:type="page"/>
      </w:r>
    </w:p>
    <w:p w:rsidR="002A78D6" w:rsidRDefault="002A78D6" w:rsidP="002A78D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34D75">
        <w:rPr>
          <w:rFonts w:ascii="Times New Roman" w:hAnsi="Times New Roman" w:cs="Times New Roman"/>
          <w:sz w:val="28"/>
          <w:szCs w:val="28"/>
        </w:rPr>
        <w:t>3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Угловой штамп</w:t>
      </w:r>
    </w:p>
    <w:p w:rsidR="005659F6" w:rsidRPr="00B85F44" w:rsidRDefault="005659F6" w:rsidP="00113C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ОП ГКУСО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6D85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Реестр передаваемых документов,</w:t>
      </w:r>
    </w:p>
    <w:p w:rsidR="005659F6" w:rsidRPr="00B85F44" w:rsidRDefault="005659F6" w:rsidP="009155A2">
      <w:pPr>
        <w:pStyle w:val="ConsPlusNonformat"/>
        <w:tabs>
          <w:tab w:val="left" w:pos="6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принятых от заявителей в ОП ГКУСО «МФЦ»</w:t>
      </w: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F7556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взаимодействии между ГКУСО «МФЦ» и </w:t>
      </w:r>
      <w:r w:rsidR="00F75567" w:rsidRPr="00B85F44">
        <w:rPr>
          <w:rFonts w:ascii="Times New Roman" w:hAnsi="Times New Roman" w:cs="Times New Roman"/>
          <w:sz w:val="28"/>
          <w:szCs w:val="28"/>
        </w:rPr>
        <w:t xml:space="preserve">администрацией ________________________ муниципального района области от __________ _____ года № ______ </w:t>
      </w:r>
      <w:r w:rsidRPr="00B85F44">
        <w:rPr>
          <w:rFonts w:ascii="Times New Roman" w:hAnsi="Times New Roman" w:cs="Times New Roman"/>
          <w:sz w:val="28"/>
          <w:szCs w:val="28"/>
        </w:rPr>
        <w:t xml:space="preserve">направляем документы, </w:t>
      </w:r>
      <w:r w:rsidR="00F75567" w:rsidRPr="00B85F44">
        <w:rPr>
          <w:rFonts w:ascii="Times New Roman" w:hAnsi="Times New Roman" w:cs="Times New Roman"/>
          <w:sz w:val="28"/>
          <w:szCs w:val="28"/>
        </w:rPr>
        <w:br/>
      </w:r>
      <w:r w:rsidRPr="00B85F44">
        <w:rPr>
          <w:rFonts w:ascii="Times New Roman" w:hAnsi="Times New Roman" w:cs="Times New Roman"/>
          <w:sz w:val="28"/>
          <w:szCs w:val="28"/>
        </w:rPr>
        <w:t>принятые в ОП ГКУСО «МФЦ» ____________________________________________________________________:</w:t>
      </w:r>
    </w:p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>(отделение, дата принятия документов)</w:t>
      </w:r>
    </w:p>
    <w:p w:rsidR="00F75567" w:rsidRPr="00B85F44" w:rsidRDefault="00F75567" w:rsidP="00915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2633"/>
        <w:gridCol w:w="1941"/>
        <w:gridCol w:w="2114"/>
        <w:gridCol w:w="1957"/>
      </w:tblGrid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№ вх. в ОП/№ расписки, № из ПК ПВД</w:t>
            </w:r>
          </w:p>
        </w:tc>
        <w:tc>
          <w:tcPr>
            <w:tcW w:w="1971" w:type="dxa"/>
          </w:tcPr>
          <w:p w:rsidR="005659F6" w:rsidRPr="00B85F44" w:rsidRDefault="005659F6" w:rsidP="00F7556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Ф.И.О. заявителя</w:t>
            </w:r>
          </w:p>
        </w:tc>
        <w:tc>
          <w:tcPr>
            <w:tcW w:w="1971" w:type="dxa"/>
          </w:tcPr>
          <w:p w:rsidR="005659F6" w:rsidRPr="00B85F44" w:rsidRDefault="005659F6" w:rsidP="0064794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4794C" w:rsidRPr="00B85F4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F4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659F6" w:rsidRPr="00B85F44" w:rsidTr="005F7E85">
        <w:tc>
          <w:tcPr>
            <w:tcW w:w="1242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659F6" w:rsidRPr="00B85F44" w:rsidRDefault="005659F6" w:rsidP="005F7E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59F6" w:rsidRPr="00B85F44" w:rsidRDefault="005659F6" w:rsidP="009155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CF3" w:rsidRPr="00B85F44" w:rsidRDefault="005659F6" w:rsidP="009155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Должность руководителя</w:t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 xml:space="preserve">ГКУСО «МФЦ»         ___________________________ Ф.И.О. </w:t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</w:p>
    <w:p w:rsidR="005D3CF3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8"/>
          <w:szCs w:val="28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>(роспись)</w:t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5F44">
        <w:rPr>
          <w:rFonts w:ascii="Times New Roman" w:hAnsi="Times New Roman" w:cs="Times New Roman"/>
          <w:sz w:val="24"/>
          <w:szCs w:val="24"/>
        </w:rPr>
        <w:t xml:space="preserve"> 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 </w:t>
      </w:r>
      <w:r w:rsidRPr="00B85F44">
        <w:rPr>
          <w:rFonts w:ascii="Times New Roman" w:hAnsi="Times New Roman" w:cs="Times New Roman"/>
          <w:sz w:val="24"/>
          <w:szCs w:val="24"/>
        </w:rPr>
        <w:t xml:space="preserve">(дата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и время </w:t>
      </w:r>
      <w:r w:rsidR="00E879D9" w:rsidRPr="00B85F44">
        <w:rPr>
          <w:rFonts w:ascii="Times New Roman" w:hAnsi="Times New Roman" w:cs="Times New Roman"/>
          <w:sz w:val="24"/>
          <w:szCs w:val="24"/>
        </w:rPr>
        <w:t>передачи)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>передавшего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12F2" w:rsidRPr="00B85F44" w:rsidRDefault="006912F2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Документы согласно реестру принял(а):</w:t>
      </w:r>
    </w:p>
    <w:p w:rsidR="005659F6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F44">
        <w:rPr>
          <w:rFonts w:ascii="Times New Roman" w:hAnsi="Times New Roman" w:cs="Times New Roman"/>
          <w:sz w:val="28"/>
          <w:szCs w:val="28"/>
        </w:rPr>
        <w:t>_________________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</w:t>
      </w:r>
      <w:r w:rsidRPr="00B85F44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3E66DD" w:rsidRPr="00B85F44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 xml:space="preserve">(должность специалиста,  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85F44">
        <w:rPr>
          <w:rFonts w:ascii="Times New Roman" w:hAnsi="Times New Roman" w:cs="Times New Roman"/>
          <w:sz w:val="24"/>
          <w:szCs w:val="24"/>
        </w:rPr>
        <w:t>(подпись)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85F44">
        <w:rPr>
          <w:rFonts w:ascii="Times New Roman" w:hAnsi="Times New Roman" w:cs="Times New Roman"/>
          <w:sz w:val="24"/>
          <w:szCs w:val="24"/>
        </w:rPr>
        <w:t>(Ф.И.О.)</w:t>
      </w:r>
      <w:r w:rsidR="00E879D9" w:rsidRPr="00B85F44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Pr="00B85F44">
        <w:rPr>
          <w:rFonts w:ascii="Times New Roman" w:hAnsi="Times New Roman" w:cs="Times New Roman"/>
          <w:sz w:val="24"/>
          <w:szCs w:val="24"/>
        </w:rPr>
        <w:t>(дата</w:t>
      </w:r>
      <w:r w:rsidR="003E66DD" w:rsidRPr="00B85F44">
        <w:rPr>
          <w:rFonts w:ascii="Times New Roman" w:hAnsi="Times New Roman" w:cs="Times New Roman"/>
          <w:sz w:val="24"/>
          <w:szCs w:val="24"/>
        </w:rPr>
        <w:t xml:space="preserve"> и время</w:t>
      </w:r>
      <w:r w:rsidRPr="00B85F44">
        <w:rPr>
          <w:rFonts w:ascii="Times New Roman" w:hAnsi="Times New Roman" w:cs="Times New Roman"/>
          <w:sz w:val="24"/>
          <w:szCs w:val="24"/>
        </w:rPr>
        <w:t xml:space="preserve"> </w:t>
      </w:r>
      <w:r w:rsidR="00E879D9" w:rsidRPr="00B85F44">
        <w:rPr>
          <w:rFonts w:ascii="Times New Roman" w:hAnsi="Times New Roman" w:cs="Times New Roman"/>
          <w:sz w:val="24"/>
          <w:szCs w:val="24"/>
        </w:rPr>
        <w:t>получения)</w:t>
      </w:r>
    </w:p>
    <w:p w:rsidR="005659F6" w:rsidRDefault="005659F6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5F44">
        <w:rPr>
          <w:rFonts w:ascii="Times New Roman" w:hAnsi="Times New Roman" w:cs="Times New Roman"/>
          <w:sz w:val="24"/>
          <w:szCs w:val="24"/>
        </w:rPr>
        <w:t>принявшего документы)</w:t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  <w:r w:rsidRPr="00B85F44">
        <w:rPr>
          <w:rFonts w:ascii="Times New Roman" w:hAnsi="Times New Roman" w:cs="Times New Roman"/>
          <w:sz w:val="24"/>
          <w:szCs w:val="24"/>
        </w:rPr>
        <w:tab/>
      </w: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4060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12"/>
        <w:gridCol w:w="342"/>
        <w:gridCol w:w="228"/>
        <w:gridCol w:w="996"/>
        <w:gridCol w:w="1124"/>
        <w:gridCol w:w="229"/>
        <w:gridCol w:w="1122"/>
        <w:gridCol w:w="896"/>
        <w:gridCol w:w="1012"/>
        <w:gridCol w:w="153"/>
        <w:gridCol w:w="174"/>
        <w:gridCol w:w="567"/>
        <w:gridCol w:w="894"/>
        <w:gridCol w:w="442"/>
        <w:gridCol w:w="454"/>
        <w:gridCol w:w="900"/>
        <w:gridCol w:w="442"/>
      </w:tblGrid>
      <w:tr w:rsidR="001C4060" w:rsidRPr="004A011D" w:rsidTr="004C01A8">
        <w:trPr>
          <w:trHeight w:hRule="exact" w:val="935"/>
        </w:trPr>
        <w:tc>
          <w:tcPr>
            <w:tcW w:w="10641" w:type="dxa"/>
            <w:gridSpan w:val="18"/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lastRenderedPageBreak/>
              <w:t xml:space="preserve">Государственное автономное учреждение Саратовской области «Многофункциональный центр предоставления государственных и 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муниципальных услуг» </w:t>
            </w:r>
          </w:p>
        </w:tc>
      </w:tr>
      <w:tr w:rsidR="001C4060" w:rsidRPr="004A011D" w:rsidTr="004C01A8">
        <w:trPr>
          <w:trHeight w:hRule="exact" w:val="1107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Тел./факс:             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</w:t>
            </w:r>
          </w:p>
        </w:tc>
        <w:tc>
          <w:tcPr>
            <w:tcW w:w="4153" w:type="dxa"/>
            <w:gridSpan w:val="7"/>
            <w:vMerge w:val="restart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адрес</w:t>
            </w:r>
          </w:p>
        </w:tc>
        <w:tc>
          <w:tcPr>
            <w:tcW w:w="3131" w:type="dxa"/>
            <w:gridSpan w:val="5"/>
            <w:vMerge w:val="restart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http: http://mfc64.ru/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e-mail:info@mfc64.ru              </w:t>
            </w:r>
          </w:p>
        </w:tc>
      </w:tr>
      <w:tr w:rsidR="001C4060" w:rsidRPr="004A011D" w:rsidTr="004C01A8">
        <w:trPr>
          <w:trHeight w:val="509"/>
        </w:trPr>
        <w:tc>
          <w:tcPr>
            <w:tcW w:w="3356" w:type="dxa"/>
            <w:gridSpan w:val="6"/>
            <w:vMerge/>
            <w:shd w:val="clear" w:color="auto" w:fill="FFFFFF"/>
          </w:tcPr>
          <w:p w:rsidR="001C4060" w:rsidRPr="004A011D" w:rsidRDefault="001C4060" w:rsidP="004C01A8"/>
        </w:tc>
        <w:tc>
          <w:tcPr>
            <w:tcW w:w="4153" w:type="dxa"/>
            <w:gridSpan w:val="7"/>
            <w:vMerge/>
            <w:shd w:val="clear" w:color="auto" w:fill="FFFFFF"/>
          </w:tcPr>
          <w:p w:rsidR="001C4060" w:rsidRPr="004A011D" w:rsidRDefault="001C4060" w:rsidP="004C01A8"/>
        </w:tc>
        <w:tc>
          <w:tcPr>
            <w:tcW w:w="3131" w:type="dxa"/>
            <w:gridSpan w:val="5"/>
            <w:vMerge/>
            <w:shd w:val="clear" w:color="auto" w:fill="FFFFFF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40"/>
        </w:trPr>
        <w:tc>
          <w:tcPr>
            <w:tcW w:w="10641" w:type="dxa"/>
            <w:gridSpan w:val="18"/>
            <w:shd w:val="clear" w:color="auto" w:fill="FFFFFF"/>
            <w:vAlign w:val="bottom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РАСПИСКА</w:t>
            </w:r>
          </w:p>
        </w:tc>
      </w:tr>
      <w:tr w:rsidR="001C4060" w:rsidRPr="004A011D" w:rsidTr="004C01A8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в получении документов на предоставление государственной и муниципальной услуги</w:t>
            </w:r>
          </w:p>
        </w:tc>
      </w:tr>
      <w:tr w:rsidR="001C4060" w:rsidRPr="004A011D" w:rsidTr="004C01A8">
        <w:trPr>
          <w:trHeight w:hRule="exact" w:val="752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Вид предоставляемой государственной или муниципальной услуги: </w:t>
            </w:r>
          </w:p>
        </w:tc>
      </w:tr>
      <w:tr w:rsidR="001C4060" w:rsidRPr="004A011D" w:rsidTr="004C01A8">
        <w:trPr>
          <w:trHeight w:val="509"/>
        </w:trPr>
        <w:tc>
          <w:tcPr>
            <w:tcW w:w="10641" w:type="dxa"/>
            <w:gridSpan w:val="18"/>
            <w:vMerge/>
            <w:shd w:val="clear" w:color="auto" w:fill="FFFFFF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1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Вариант услуги: </w:t>
            </w:r>
          </w:p>
        </w:tc>
      </w:tr>
      <w:tr w:rsidR="001C4060" w:rsidRPr="004A011D" w:rsidTr="004C01A8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Заявитель: </w:t>
            </w:r>
          </w:p>
        </w:tc>
      </w:tr>
      <w:tr w:rsidR="001C4060" w:rsidRPr="004A011D" w:rsidTr="004C01A8">
        <w:trPr>
          <w:trHeight w:hRule="exact" w:val="453"/>
        </w:trPr>
        <w:tc>
          <w:tcPr>
            <w:tcW w:w="10641" w:type="dxa"/>
            <w:gridSpan w:val="18"/>
          </w:tcPr>
          <w:p w:rsidR="001C4060" w:rsidRPr="004A011D" w:rsidRDefault="001C4060" w:rsidP="004C01A8">
            <w:r w:rsidRPr="004A011D">
              <w:rPr>
                <w:color w:val="000000"/>
                <w:spacing w:val="-2"/>
              </w:rPr>
              <w:t xml:space="preserve">           Представитель заявителя:</w:t>
            </w:r>
          </w:p>
        </w:tc>
      </w:tr>
      <w:tr w:rsidR="001C4060" w:rsidRPr="004A011D" w:rsidTr="004C01A8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Реквизиты Заявителя(ей): </w:t>
            </w:r>
          </w:p>
        </w:tc>
      </w:tr>
      <w:tr w:rsidR="001C4060" w:rsidRPr="004A011D" w:rsidTr="004C01A8">
        <w:trPr>
          <w:trHeight w:hRule="exact" w:val="53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Документ, удостоверяющий личность заявителя: наименование </w:t>
            </w:r>
          </w:p>
        </w:tc>
      </w:tr>
      <w:tr w:rsidR="001C4060" w:rsidRPr="004A011D" w:rsidTr="004C01A8">
        <w:trPr>
          <w:trHeight w:hRule="exact" w:val="766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  </w:t>
            </w:r>
          </w:p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 (для связи):   </w:t>
            </w:r>
          </w:p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e-mail (для связи):   </w:t>
            </w:r>
          </w:p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              </w:t>
            </w:r>
          </w:p>
        </w:tc>
      </w:tr>
      <w:tr w:rsidR="001C4060" w:rsidRPr="004A011D" w:rsidTr="004C01A8">
        <w:trPr>
          <w:trHeight w:hRule="exact" w:val="108"/>
        </w:trPr>
        <w:tc>
          <w:tcPr>
            <w:tcW w:w="10641" w:type="dxa"/>
            <w:gridSpan w:val="18"/>
            <w:vMerge/>
            <w:shd w:val="clear" w:color="auto" w:fill="FFFFFF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666"/>
        </w:trPr>
        <w:tc>
          <w:tcPr>
            <w:tcW w:w="554" w:type="dxa"/>
          </w:tcPr>
          <w:p w:rsidR="001C4060" w:rsidRPr="004A011D" w:rsidRDefault="001C4060" w:rsidP="004C01A8"/>
        </w:tc>
        <w:tc>
          <w:tcPr>
            <w:tcW w:w="112" w:type="dxa"/>
            <w:tcBorders>
              <w:bottom w:val="single" w:sz="4" w:space="0" w:color="auto"/>
            </w:tcBorders>
          </w:tcPr>
          <w:p w:rsidR="001C4060" w:rsidRPr="004A011D" w:rsidRDefault="001C4060" w:rsidP="004C01A8"/>
        </w:tc>
        <w:tc>
          <w:tcPr>
            <w:tcW w:w="9532" w:type="dxa"/>
            <w:gridSpan w:val="1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представлены следующие документы:</w:t>
            </w:r>
          </w:p>
        </w:tc>
        <w:tc>
          <w:tcPr>
            <w:tcW w:w="441" w:type="dxa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</w:p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№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п/п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36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документа</w:t>
            </w:r>
          </w:p>
        </w:tc>
        <w:tc>
          <w:tcPr>
            <w:tcW w:w="20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Реквизиты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Выявленные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несоответствия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/>
        </w:tc>
        <w:tc>
          <w:tcPr>
            <w:tcW w:w="36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/>
        </w:tc>
        <w:tc>
          <w:tcPr>
            <w:tcW w:w="20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/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/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708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553"/>
        </w:trPr>
        <w:tc>
          <w:tcPr>
            <w:tcW w:w="554" w:type="dxa"/>
          </w:tcPr>
          <w:p w:rsidR="001C4060" w:rsidRPr="004A011D" w:rsidRDefault="001C4060" w:rsidP="004C01A8"/>
        </w:tc>
        <w:tc>
          <w:tcPr>
            <w:tcW w:w="9645" w:type="dxa"/>
            <w:gridSpan w:val="16"/>
            <w:tcBorders>
              <w:top w:val="single" w:sz="4" w:space="0" w:color="auto"/>
            </w:tcBorders>
          </w:tcPr>
          <w:p w:rsidR="001C4060" w:rsidRPr="004A011D" w:rsidRDefault="001C4060" w:rsidP="004C01A8"/>
        </w:tc>
        <w:tc>
          <w:tcPr>
            <w:tcW w:w="441" w:type="dxa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5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О чем _________ __________ в реестр входящих документов была сделана запись № .</w:t>
            </w:r>
          </w:p>
        </w:tc>
      </w:tr>
      <w:tr w:rsidR="001C4060" w:rsidRPr="004A011D" w:rsidTr="004C01A8">
        <w:trPr>
          <w:trHeight w:hRule="exact" w:val="62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Ваш код доступа к статусу услуги: Проверить статус вы можете на сайте http://mfc64.ru/ или позвонив по номеру </w:t>
            </w:r>
          </w:p>
        </w:tc>
      </w:tr>
      <w:tr w:rsidR="001C4060" w:rsidRPr="004A011D" w:rsidTr="004C01A8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284" w:type="dxa"/>
            <w:gridSpan w:val="12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47" w:type="dxa"/>
            <w:gridSpan w:val="3"/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1C4060" w:rsidRPr="004A011D" w:rsidTr="004C01A8">
        <w:trPr>
          <w:trHeight w:hRule="exact" w:val="453"/>
        </w:trPr>
        <w:tc>
          <w:tcPr>
            <w:tcW w:w="3356" w:type="dxa"/>
            <w:gridSpan w:val="6"/>
            <w:vMerge w:val="restart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</w:p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(должность специалиста,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принявшего документы)</w:t>
            </w:r>
          </w:p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2247" w:type="dxa"/>
            <w:gridSpan w:val="3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специалиста)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специалиста)</w:t>
            </w:r>
          </w:p>
        </w:tc>
      </w:tr>
      <w:tr w:rsidR="001C4060" w:rsidRPr="004A011D" w:rsidTr="004C01A8">
        <w:trPr>
          <w:trHeight w:hRule="exact" w:val="468"/>
        </w:trPr>
        <w:tc>
          <w:tcPr>
            <w:tcW w:w="3356" w:type="dxa"/>
            <w:gridSpan w:val="6"/>
            <w:vMerge/>
            <w:shd w:val="clear" w:color="auto" w:fill="FFFFFF"/>
          </w:tcPr>
          <w:p w:rsidR="001C4060" w:rsidRPr="004A011D" w:rsidRDefault="001C4060" w:rsidP="004C01A8"/>
        </w:tc>
        <w:tc>
          <w:tcPr>
            <w:tcW w:w="7284" w:type="dxa"/>
            <w:gridSpan w:val="12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предоставил:</w:t>
            </w:r>
          </w:p>
        </w:tc>
        <w:tc>
          <w:tcPr>
            <w:tcW w:w="7284" w:type="dxa"/>
            <w:gridSpan w:val="12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2232" w:type="dxa"/>
            <w:gridSpan w:val="5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lastRenderedPageBreak/>
              <w:t>Заявитель</w:t>
            </w:r>
          </w:p>
        </w:tc>
        <w:tc>
          <w:tcPr>
            <w:tcW w:w="1123" w:type="dxa"/>
          </w:tcPr>
          <w:p w:rsidR="001C4060" w:rsidRPr="004A011D" w:rsidRDefault="001C4060" w:rsidP="004C01A8"/>
        </w:tc>
        <w:tc>
          <w:tcPr>
            <w:tcW w:w="2247" w:type="dxa"/>
            <w:gridSpan w:val="3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1C4060" w:rsidRPr="004A011D" w:rsidTr="004C01A8">
        <w:trPr>
          <w:trHeight w:hRule="exact" w:val="453"/>
        </w:trPr>
        <w:tc>
          <w:tcPr>
            <w:tcW w:w="3356" w:type="dxa"/>
            <w:gridSpan w:val="6"/>
          </w:tcPr>
          <w:p w:rsidR="001C4060" w:rsidRPr="004A011D" w:rsidRDefault="001C4060" w:rsidP="004C01A8"/>
        </w:tc>
        <w:tc>
          <w:tcPr>
            <w:tcW w:w="2247" w:type="dxa"/>
            <w:gridSpan w:val="3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5037" w:type="dxa"/>
            <w:gridSpan w:val="9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</w:tr>
      <w:tr w:rsidR="001C4060" w:rsidRPr="004A011D" w:rsidTr="004C01A8">
        <w:trPr>
          <w:trHeight w:hRule="exact" w:val="625"/>
        </w:trPr>
        <w:tc>
          <w:tcPr>
            <w:tcW w:w="10641" w:type="dxa"/>
            <w:gridSpan w:val="18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В соответствии со статьей 9 Федерального Закона от 27.07.2006 г. № 152-ФЗ «О персональных данных» даю согласие на обработку моих персональных данных, в том числе в электронном виде.</w:t>
            </w:r>
          </w:p>
        </w:tc>
      </w:tr>
      <w:tr w:rsidR="001C4060" w:rsidRPr="004A011D" w:rsidTr="004C01A8">
        <w:trPr>
          <w:trHeight w:hRule="exact" w:val="117"/>
        </w:trPr>
        <w:tc>
          <w:tcPr>
            <w:tcW w:w="10641" w:type="dxa"/>
            <w:gridSpan w:val="18"/>
            <w:vMerge/>
            <w:shd w:val="clear" w:color="auto" w:fill="FFFFFF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553"/>
        </w:trPr>
        <w:tc>
          <w:tcPr>
            <w:tcW w:w="3356" w:type="dxa"/>
            <w:gridSpan w:val="6"/>
            <w:shd w:val="clear" w:color="auto" w:fill="FFFFFF"/>
            <w:vAlign w:val="bottom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258" w:type="dxa"/>
            <w:gridSpan w:val="4"/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4026" w:type="dxa"/>
            <w:gridSpan w:val="8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«_____» _____________ 201_г.</w:t>
            </w:r>
          </w:p>
        </w:tc>
      </w:tr>
      <w:tr w:rsidR="001C4060" w:rsidRPr="004A011D" w:rsidTr="004C01A8">
        <w:trPr>
          <w:trHeight w:hRule="exact" w:val="454"/>
        </w:trPr>
        <w:tc>
          <w:tcPr>
            <w:tcW w:w="3356" w:type="dxa"/>
            <w:gridSpan w:val="6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3258" w:type="dxa"/>
            <w:gridSpan w:val="4"/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  <w:tc>
          <w:tcPr>
            <w:tcW w:w="4026" w:type="dxa"/>
            <w:gridSpan w:val="8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53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выдачи расписки: </w:t>
            </w:r>
          </w:p>
        </w:tc>
        <w:tc>
          <w:tcPr>
            <w:tcW w:w="4026" w:type="dxa"/>
            <w:gridSpan w:val="8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6615" w:type="dxa"/>
            <w:gridSpan w:val="10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окончания срока предоставления услуги: </w:t>
            </w:r>
          </w:p>
        </w:tc>
        <w:tc>
          <w:tcPr>
            <w:tcW w:w="4026" w:type="dxa"/>
            <w:gridSpan w:val="8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84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 результатом оказания услуги Заявителю необходимо обратиться в</w:t>
            </w:r>
          </w:p>
        </w:tc>
      </w:tr>
      <w:tr w:rsidR="001C4060" w:rsidRPr="004A011D" w:rsidTr="004C01A8">
        <w:trPr>
          <w:trHeight w:hRule="exact" w:val="453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</w:t>
            </w:r>
          </w:p>
        </w:tc>
      </w:tr>
      <w:tr w:rsidR="001C4060" w:rsidRPr="004A011D" w:rsidTr="004C01A8">
        <w:trPr>
          <w:trHeight w:hRule="exact" w:val="326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Телефон: </w:t>
            </w:r>
          </w:p>
        </w:tc>
      </w:tr>
      <w:tr w:rsidR="001C4060" w:rsidRPr="004A011D" w:rsidTr="004C01A8">
        <w:trPr>
          <w:trHeight w:hRule="exact" w:val="439"/>
        </w:trPr>
        <w:tc>
          <w:tcPr>
            <w:tcW w:w="554" w:type="dxa"/>
          </w:tcPr>
          <w:p w:rsidR="001C4060" w:rsidRPr="004A011D" w:rsidRDefault="001C4060" w:rsidP="004C01A8"/>
        </w:tc>
        <w:tc>
          <w:tcPr>
            <w:tcW w:w="112" w:type="dxa"/>
            <w:tcBorders>
              <w:bottom w:val="single" w:sz="4" w:space="0" w:color="auto"/>
            </w:tcBorders>
          </w:tcPr>
          <w:p w:rsidR="001C4060" w:rsidRPr="004A011D" w:rsidRDefault="001C4060" w:rsidP="004C01A8"/>
        </w:tc>
        <w:tc>
          <w:tcPr>
            <w:tcW w:w="9532" w:type="dxa"/>
            <w:gridSpan w:val="15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После предоставления государственной и муниципальной услуги выданы документы:</w:t>
            </w:r>
          </w:p>
        </w:tc>
        <w:tc>
          <w:tcPr>
            <w:tcW w:w="441" w:type="dxa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340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№ п/п</w:t>
            </w:r>
          </w:p>
        </w:tc>
        <w:tc>
          <w:tcPr>
            <w:tcW w:w="62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и реквизиты документа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226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/>
        </w:tc>
        <w:tc>
          <w:tcPr>
            <w:tcW w:w="62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/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подлинные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54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554" w:type="dxa"/>
            <w:tcBorders>
              <w:right w:val="single" w:sz="4" w:space="0" w:color="auto"/>
            </w:tcBorders>
          </w:tcPr>
          <w:p w:rsidR="001C4060" w:rsidRPr="004A011D" w:rsidRDefault="001C4060" w:rsidP="004C01A8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62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53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выдал:</w:t>
            </w:r>
          </w:p>
        </w:tc>
        <w:tc>
          <w:tcPr>
            <w:tcW w:w="6614" w:type="dxa"/>
            <w:gridSpan w:val="10"/>
          </w:tcPr>
          <w:p w:rsidR="001C4060" w:rsidRPr="004A011D" w:rsidRDefault="001C4060" w:rsidP="004C01A8"/>
        </w:tc>
        <w:tc>
          <w:tcPr>
            <w:tcW w:w="441" w:type="dxa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_____________________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</w:tr>
      <w:tr w:rsidR="001C4060" w:rsidRPr="004A011D" w:rsidTr="004C01A8">
        <w:trPr>
          <w:trHeight w:hRule="exact" w:val="454"/>
        </w:trPr>
        <w:tc>
          <w:tcPr>
            <w:tcW w:w="3585" w:type="dxa"/>
            <w:gridSpan w:val="7"/>
            <w:vMerge w:val="restart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</w:p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(должность специалиста,</w:t>
            </w:r>
          </w:p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принявшего документы)</w:t>
            </w:r>
          </w:p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специалиста)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специалиста</w:t>
            </w:r>
          </w:p>
        </w:tc>
      </w:tr>
      <w:tr w:rsidR="001C4060" w:rsidRPr="004A011D" w:rsidTr="004C01A8">
        <w:trPr>
          <w:trHeight w:hRule="exact" w:val="567"/>
        </w:trPr>
        <w:tc>
          <w:tcPr>
            <w:tcW w:w="3585" w:type="dxa"/>
            <w:gridSpan w:val="7"/>
            <w:vMerge/>
            <w:shd w:val="clear" w:color="auto" w:fill="FFFFFF"/>
          </w:tcPr>
          <w:p w:rsidR="001C4060" w:rsidRPr="004A011D" w:rsidRDefault="001C4060" w:rsidP="004C01A8"/>
        </w:tc>
        <w:tc>
          <w:tcPr>
            <w:tcW w:w="7056" w:type="dxa"/>
            <w:gridSpan w:val="11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54"/>
        </w:trPr>
        <w:tc>
          <w:tcPr>
            <w:tcW w:w="3585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7056" w:type="dxa"/>
            <w:gridSpan w:val="11"/>
          </w:tcPr>
          <w:p w:rsidR="001C4060" w:rsidRPr="004A011D" w:rsidRDefault="001C4060" w:rsidP="004C01A8"/>
        </w:tc>
      </w:tr>
      <w:tr w:rsidR="001C4060" w:rsidRPr="004A011D" w:rsidTr="004C01A8">
        <w:trPr>
          <w:trHeight w:hRule="exact" w:val="439"/>
        </w:trPr>
        <w:tc>
          <w:tcPr>
            <w:tcW w:w="3585" w:type="dxa"/>
            <w:gridSpan w:val="7"/>
            <w:shd w:val="clear" w:color="auto" w:fill="FFFFFF"/>
            <w:vAlign w:val="center"/>
          </w:tcPr>
          <w:p w:rsidR="001C4060" w:rsidRPr="004A011D" w:rsidRDefault="001C4060" w:rsidP="004C01A8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</w:p>
        </w:tc>
      </w:tr>
      <w:tr w:rsidR="001C4060" w:rsidRPr="004A011D" w:rsidTr="004C01A8">
        <w:trPr>
          <w:trHeight w:hRule="exact" w:val="453"/>
        </w:trPr>
        <w:tc>
          <w:tcPr>
            <w:tcW w:w="3585" w:type="dxa"/>
            <w:gridSpan w:val="7"/>
          </w:tcPr>
          <w:p w:rsidR="001C4060" w:rsidRPr="004A011D" w:rsidRDefault="001C4060" w:rsidP="004C01A8"/>
        </w:tc>
        <w:tc>
          <w:tcPr>
            <w:tcW w:w="3356" w:type="dxa"/>
            <w:gridSpan w:val="5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заявителя)</w:t>
            </w:r>
          </w:p>
        </w:tc>
        <w:tc>
          <w:tcPr>
            <w:tcW w:w="3699" w:type="dxa"/>
            <w:gridSpan w:val="6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заявителя</w:t>
            </w:r>
          </w:p>
        </w:tc>
      </w:tr>
      <w:tr w:rsidR="001C4060" w:rsidRPr="004A011D" w:rsidTr="004C01A8">
        <w:trPr>
          <w:trHeight w:hRule="exact" w:val="43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1C4060" w:rsidRPr="004A011D" w:rsidRDefault="001C4060" w:rsidP="004C01A8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Дата получения документов «_______» ______________ 201_г.</w:t>
            </w:r>
          </w:p>
        </w:tc>
      </w:tr>
      <w:tr w:rsidR="001C4060" w:rsidRPr="004A011D" w:rsidTr="004C01A8">
        <w:trPr>
          <w:trHeight w:hRule="exact" w:val="709"/>
        </w:trPr>
        <w:tc>
          <w:tcPr>
            <w:tcW w:w="10641" w:type="dxa"/>
            <w:gridSpan w:val="18"/>
            <w:shd w:val="clear" w:color="auto" w:fill="FFFFFF"/>
            <w:tcMar>
              <w:left w:w="645" w:type="dxa"/>
              <w:right w:w="287" w:type="dxa"/>
            </w:tcMar>
            <w:vAlign w:val="bottom"/>
          </w:tcPr>
          <w:p w:rsidR="001C4060" w:rsidRPr="004A011D" w:rsidRDefault="001C4060" w:rsidP="004C01A8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Необходимо забрать документы в течение ________ дней с даты окончания срока предоставления государственной или муниципальной</w:t>
            </w:r>
          </w:p>
          <w:p w:rsidR="001C4060" w:rsidRPr="004A011D" w:rsidRDefault="001C4060" w:rsidP="004C01A8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услуги.</w:t>
            </w:r>
          </w:p>
        </w:tc>
      </w:tr>
      <w:tr w:rsidR="001C4060" w:rsidRPr="004A011D" w:rsidTr="004C01A8">
        <w:trPr>
          <w:trHeight w:hRule="exact" w:val="439"/>
        </w:trPr>
        <w:tc>
          <w:tcPr>
            <w:tcW w:w="6942" w:type="dxa"/>
            <w:gridSpan w:val="12"/>
            <w:shd w:val="clear" w:color="auto" w:fill="FFFFFF"/>
            <w:tcMar>
              <w:left w:w="645" w:type="dxa"/>
            </w:tcMar>
          </w:tcPr>
          <w:p w:rsidR="001C4060" w:rsidRPr="004A011D" w:rsidRDefault="001C4060" w:rsidP="004C01A8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Для получения информации о стадии рассмотрения документов обращаться: </w:t>
            </w:r>
          </w:p>
        </w:tc>
        <w:tc>
          <w:tcPr>
            <w:tcW w:w="3699" w:type="dxa"/>
            <w:gridSpan w:val="6"/>
            <w:shd w:val="clear" w:color="auto" w:fill="FFFFFF"/>
            <w:tcMar>
              <w:right w:w="287" w:type="dxa"/>
            </w:tcMar>
          </w:tcPr>
          <w:p w:rsidR="001C4060" w:rsidRPr="004A011D" w:rsidRDefault="001C4060" w:rsidP="004C01A8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  <w:r w:rsidRPr="004A011D">
              <w:rPr>
                <w:i/>
                <w:color w:val="000000"/>
                <w:spacing w:val="-2"/>
                <w:sz w:val="28"/>
                <w:szCs w:val="28"/>
              </w:rPr>
              <w:t xml:space="preserve">                                                </w:t>
            </w:r>
          </w:p>
          <w:p w:rsidR="001C4060" w:rsidRPr="004A011D" w:rsidRDefault="001C4060" w:rsidP="004C01A8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  <w:p w:rsidR="001C4060" w:rsidRPr="004A011D" w:rsidRDefault="001C4060" w:rsidP="004C01A8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1C4060" w:rsidRDefault="001C4060" w:rsidP="001C4060"/>
    <w:p w:rsidR="001C4060" w:rsidRDefault="001C4060" w:rsidP="001C4060">
      <w:pPr>
        <w:spacing w:after="0" w:line="240" w:lineRule="auto"/>
      </w:pPr>
    </w:p>
    <w:p w:rsidR="001C4060" w:rsidRDefault="001C4060" w:rsidP="001C4060">
      <w:pPr>
        <w:spacing w:after="0" w:line="240" w:lineRule="auto"/>
      </w:pPr>
    </w:p>
    <w:p w:rsidR="001C4060" w:rsidRPr="00B85F44" w:rsidRDefault="001C4060" w:rsidP="00915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C4060" w:rsidRPr="00B85F44" w:rsidSect="000C469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531A53" w15:done="0"/>
  <w15:commentEx w15:paraId="764A472C" w15:done="0"/>
  <w15:commentEx w15:paraId="1A994811" w15:done="0"/>
  <w15:commentEx w15:paraId="553650F8" w15:done="0"/>
  <w15:commentEx w15:paraId="056E6901" w15:done="0"/>
  <w15:commentEx w15:paraId="77BF0102" w15:done="0"/>
  <w15:commentEx w15:paraId="7596AC06" w15:done="0"/>
  <w15:commentEx w15:paraId="30525D96" w15:done="0"/>
  <w15:commentEx w15:paraId="62DD23A0" w15:done="0"/>
  <w15:commentEx w15:paraId="58AC8CB0" w15:done="0"/>
  <w15:commentEx w15:paraId="6E9E146D" w15:done="0"/>
  <w15:commentEx w15:paraId="4182874B" w15:done="0"/>
  <w15:commentEx w15:paraId="478D1F16" w15:done="0"/>
  <w15:commentEx w15:paraId="0BEE7CD7" w15:done="0"/>
  <w15:commentEx w15:paraId="1C2E6984" w15:done="0"/>
  <w15:commentEx w15:paraId="57380285" w15:done="0"/>
  <w15:commentEx w15:paraId="7B7EA190" w15:done="0"/>
  <w15:commentEx w15:paraId="27E255E7" w15:done="0"/>
  <w15:commentEx w15:paraId="41ED416E" w15:done="0"/>
  <w15:commentEx w15:paraId="1C95BE4A" w15:done="0"/>
  <w15:commentEx w15:paraId="270B32A7" w15:done="0"/>
  <w15:commentEx w15:paraId="3D5F1667" w15:done="0"/>
  <w15:commentEx w15:paraId="03EB3F9E" w15:done="0"/>
  <w15:commentEx w15:paraId="0CDBFC3D" w15:done="0"/>
  <w15:commentEx w15:paraId="72F44DD6" w15:done="0"/>
  <w15:commentEx w15:paraId="215B08D9" w15:done="0"/>
  <w15:commentEx w15:paraId="3C6F3B48" w15:done="0"/>
  <w15:commentEx w15:paraId="124219D1" w15:done="0"/>
  <w15:commentEx w15:paraId="73FCA234" w15:done="0"/>
  <w15:commentEx w15:paraId="0CE5268B" w15:done="0"/>
  <w15:commentEx w15:paraId="5CE3547E" w15:done="0"/>
  <w15:commentEx w15:paraId="4E045E23" w15:done="0"/>
  <w15:commentEx w15:paraId="189C5509" w15:done="0"/>
  <w15:commentEx w15:paraId="4076F876" w15:done="0"/>
  <w15:commentEx w15:paraId="2355F134" w15:done="0"/>
  <w15:commentEx w15:paraId="11379C20" w15:done="0"/>
  <w15:commentEx w15:paraId="6904B523" w15:done="0"/>
  <w15:commentEx w15:paraId="2F269791" w15:done="0"/>
  <w15:commentEx w15:paraId="76916133" w15:done="0"/>
  <w15:commentEx w15:paraId="424AE554" w15:done="0"/>
  <w15:commentEx w15:paraId="4E4C8E79" w15:done="0"/>
  <w15:commentEx w15:paraId="6A029251" w15:done="0"/>
  <w15:commentEx w15:paraId="7FB42FDF" w15:done="0"/>
  <w15:commentEx w15:paraId="3E9D8748" w15:done="0"/>
  <w15:commentEx w15:paraId="3C5BA601" w15:done="0"/>
  <w15:commentEx w15:paraId="08F97FB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EAA" w:rsidRDefault="000F7EAA" w:rsidP="00B951E8">
      <w:pPr>
        <w:spacing w:after="0" w:line="240" w:lineRule="auto"/>
      </w:pPr>
      <w:r>
        <w:separator/>
      </w:r>
    </w:p>
  </w:endnote>
  <w:endnote w:type="continuationSeparator" w:id="0">
    <w:p w:rsidR="000F7EAA" w:rsidRDefault="000F7EAA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4DF" w:rsidRDefault="000F7EAA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7F96">
      <w:rPr>
        <w:noProof/>
      </w:rPr>
      <w:t>32</w:t>
    </w:r>
    <w:r>
      <w:rPr>
        <w:noProof/>
      </w:rPr>
      <w:fldChar w:fldCharType="end"/>
    </w:r>
  </w:p>
  <w:p w:rsidR="00FA54DF" w:rsidRDefault="00FA54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EAA" w:rsidRDefault="000F7EAA" w:rsidP="00B951E8">
      <w:pPr>
        <w:spacing w:after="0" w:line="240" w:lineRule="auto"/>
      </w:pPr>
      <w:r>
        <w:separator/>
      </w:r>
    </w:p>
  </w:footnote>
  <w:footnote w:type="continuationSeparator" w:id="0">
    <w:p w:rsidR="000F7EAA" w:rsidRDefault="000F7EAA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D5B50"/>
    <w:multiLevelType w:val="hybridMultilevel"/>
    <w:tmpl w:val="141272B8"/>
    <w:lvl w:ilvl="0" w:tplc="F3D011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0F10C3"/>
    <w:multiLevelType w:val="hybridMultilevel"/>
    <w:tmpl w:val="7FBA9C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34D550E"/>
    <w:multiLevelType w:val="hybridMultilevel"/>
    <w:tmpl w:val="950E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D440C55"/>
    <w:multiLevelType w:val="multilevel"/>
    <w:tmpl w:val="E7F423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2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24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C5BC4"/>
    <w:multiLevelType w:val="hybridMultilevel"/>
    <w:tmpl w:val="67F82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A914F7"/>
    <w:multiLevelType w:val="hybridMultilevel"/>
    <w:tmpl w:val="3B9E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55650F6"/>
    <w:multiLevelType w:val="hybridMultilevel"/>
    <w:tmpl w:val="3D52C196"/>
    <w:lvl w:ilvl="0" w:tplc="0F020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42"/>
  </w:num>
  <w:num w:numId="4">
    <w:abstractNumId w:val="20"/>
  </w:num>
  <w:num w:numId="5">
    <w:abstractNumId w:val="35"/>
  </w:num>
  <w:num w:numId="6">
    <w:abstractNumId w:val="16"/>
  </w:num>
  <w:num w:numId="7">
    <w:abstractNumId w:val="19"/>
  </w:num>
  <w:num w:numId="8">
    <w:abstractNumId w:val="13"/>
  </w:num>
  <w:num w:numId="9">
    <w:abstractNumId w:val="33"/>
  </w:num>
  <w:num w:numId="10">
    <w:abstractNumId w:val="36"/>
  </w:num>
  <w:num w:numId="11">
    <w:abstractNumId w:val="39"/>
  </w:num>
  <w:num w:numId="12">
    <w:abstractNumId w:val="22"/>
  </w:num>
  <w:num w:numId="13">
    <w:abstractNumId w:val="29"/>
  </w:num>
  <w:num w:numId="14">
    <w:abstractNumId w:val="9"/>
  </w:num>
  <w:num w:numId="15">
    <w:abstractNumId w:val="34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11"/>
  </w:num>
  <w:num w:numId="21">
    <w:abstractNumId w:val="12"/>
  </w:num>
  <w:num w:numId="22">
    <w:abstractNumId w:val="10"/>
  </w:num>
  <w:num w:numId="23">
    <w:abstractNumId w:val="38"/>
  </w:num>
  <w:num w:numId="24">
    <w:abstractNumId w:val="5"/>
  </w:num>
  <w:num w:numId="25">
    <w:abstractNumId w:val="2"/>
  </w:num>
  <w:num w:numId="26">
    <w:abstractNumId w:val="30"/>
  </w:num>
  <w:num w:numId="27">
    <w:abstractNumId w:val="23"/>
  </w:num>
  <w:num w:numId="28">
    <w:abstractNumId w:val="26"/>
  </w:num>
  <w:num w:numId="29">
    <w:abstractNumId w:val="41"/>
  </w:num>
  <w:num w:numId="30">
    <w:abstractNumId w:val="15"/>
  </w:num>
  <w:num w:numId="31">
    <w:abstractNumId w:val="43"/>
  </w:num>
  <w:num w:numId="32">
    <w:abstractNumId w:val="1"/>
  </w:num>
  <w:num w:numId="33">
    <w:abstractNumId w:val="24"/>
  </w:num>
  <w:num w:numId="34">
    <w:abstractNumId w:val="0"/>
  </w:num>
  <w:num w:numId="35">
    <w:abstractNumId w:val="14"/>
  </w:num>
  <w:num w:numId="36">
    <w:abstractNumId w:val="28"/>
  </w:num>
  <w:num w:numId="37">
    <w:abstractNumId w:val="21"/>
  </w:num>
  <w:num w:numId="38">
    <w:abstractNumId w:val="17"/>
  </w:num>
  <w:num w:numId="39">
    <w:abstractNumId w:val="4"/>
  </w:num>
  <w:num w:numId="40">
    <w:abstractNumId w:val="37"/>
  </w:num>
  <w:num w:numId="41">
    <w:abstractNumId w:val="25"/>
  </w:num>
  <w:num w:numId="42">
    <w:abstractNumId w:val="31"/>
  </w:num>
  <w:num w:numId="43">
    <w:abstractNumId w:val="44"/>
  </w:num>
  <w:num w:numId="44">
    <w:abstractNumId w:val="3"/>
  </w:num>
  <w:num w:numId="45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зюмова Дарья Викторовна">
    <w15:presenceInfo w15:providerId="AD" w15:userId="S-1-5-21-2347466827-4045077710-3391709248-61161"/>
  </w15:person>
  <w15:person w15:author="Вера Балашова">
    <w15:presenceInfo w15:providerId="None" w15:userId="Вера Балаш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40F1"/>
    <w:rsid w:val="00007870"/>
    <w:rsid w:val="00012165"/>
    <w:rsid w:val="000146F4"/>
    <w:rsid w:val="000149EC"/>
    <w:rsid w:val="00017130"/>
    <w:rsid w:val="00020680"/>
    <w:rsid w:val="00020FC3"/>
    <w:rsid w:val="000225B7"/>
    <w:rsid w:val="000245F1"/>
    <w:rsid w:val="00026916"/>
    <w:rsid w:val="000305E1"/>
    <w:rsid w:val="00031EC3"/>
    <w:rsid w:val="00034E85"/>
    <w:rsid w:val="000415E9"/>
    <w:rsid w:val="0005013E"/>
    <w:rsid w:val="00051FA9"/>
    <w:rsid w:val="00054530"/>
    <w:rsid w:val="000636FF"/>
    <w:rsid w:val="000669E0"/>
    <w:rsid w:val="00067AF6"/>
    <w:rsid w:val="0007708F"/>
    <w:rsid w:val="000943C3"/>
    <w:rsid w:val="000A01B9"/>
    <w:rsid w:val="000A130D"/>
    <w:rsid w:val="000A45D6"/>
    <w:rsid w:val="000A78A6"/>
    <w:rsid w:val="000B5D9A"/>
    <w:rsid w:val="000B6512"/>
    <w:rsid w:val="000C12FA"/>
    <w:rsid w:val="000C2318"/>
    <w:rsid w:val="000C23A9"/>
    <w:rsid w:val="000C469D"/>
    <w:rsid w:val="000C4811"/>
    <w:rsid w:val="000D3359"/>
    <w:rsid w:val="000D37A8"/>
    <w:rsid w:val="000E19B1"/>
    <w:rsid w:val="000E42F0"/>
    <w:rsid w:val="000F08BF"/>
    <w:rsid w:val="000F2E65"/>
    <w:rsid w:val="000F550B"/>
    <w:rsid w:val="000F5933"/>
    <w:rsid w:val="000F7C87"/>
    <w:rsid w:val="000F7EAA"/>
    <w:rsid w:val="00104D2E"/>
    <w:rsid w:val="001127D4"/>
    <w:rsid w:val="00113C0F"/>
    <w:rsid w:val="00116818"/>
    <w:rsid w:val="001272BD"/>
    <w:rsid w:val="00132012"/>
    <w:rsid w:val="00134905"/>
    <w:rsid w:val="00145678"/>
    <w:rsid w:val="00150C4B"/>
    <w:rsid w:val="001538F0"/>
    <w:rsid w:val="00166DED"/>
    <w:rsid w:val="00167B26"/>
    <w:rsid w:val="00170760"/>
    <w:rsid w:val="001708BF"/>
    <w:rsid w:val="00173FC5"/>
    <w:rsid w:val="00176AFA"/>
    <w:rsid w:val="00181A2E"/>
    <w:rsid w:val="00183978"/>
    <w:rsid w:val="0018513C"/>
    <w:rsid w:val="001866F0"/>
    <w:rsid w:val="00187A5C"/>
    <w:rsid w:val="00193E0C"/>
    <w:rsid w:val="00195766"/>
    <w:rsid w:val="00195EAD"/>
    <w:rsid w:val="001A0A6B"/>
    <w:rsid w:val="001A1AD9"/>
    <w:rsid w:val="001A2DDA"/>
    <w:rsid w:val="001A3A26"/>
    <w:rsid w:val="001A7D11"/>
    <w:rsid w:val="001B7643"/>
    <w:rsid w:val="001C3AD1"/>
    <w:rsid w:val="001C4060"/>
    <w:rsid w:val="001C5756"/>
    <w:rsid w:val="001C61D9"/>
    <w:rsid w:val="001D1B4C"/>
    <w:rsid w:val="001D379E"/>
    <w:rsid w:val="001D46B7"/>
    <w:rsid w:val="001D6C05"/>
    <w:rsid w:val="001E021D"/>
    <w:rsid w:val="001E23F2"/>
    <w:rsid w:val="001E360C"/>
    <w:rsid w:val="001E39DF"/>
    <w:rsid w:val="001E3A80"/>
    <w:rsid w:val="001E5165"/>
    <w:rsid w:val="001F0BCE"/>
    <w:rsid w:val="001F1CDA"/>
    <w:rsid w:val="001F6300"/>
    <w:rsid w:val="001F6C1E"/>
    <w:rsid w:val="00200EF2"/>
    <w:rsid w:val="002022FD"/>
    <w:rsid w:val="00203CA2"/>
    <w:rsid w:val="00205C91"/>
    <w:rsid w:val="00205D70"/>
    <w:rsid w:val="00207A10"/>
    <w:rsid w:val="00211117"/>
    <w:rsid w:val="0021366F"/>
    <w:rsid w:val="002146EF"/>
    <w:rsid w:val="00216ACD"/>
    <w:rsid w:val="00217EBE"/>
    <w:rsid w:val="00223E26"/>
    <w:rsid w:val="00234D75"/>
    <w:rsid w:val="00236208"/>
    <w:rsid w:val="0023757F"/>
    <w:rsid w:val="00237A28"/>
    <w:rsid w:val="00243787"/>
    <w:rsid w:val="00246DEA"/>
    <w:rsid w:val="00256084"/>
    <w:rsid w:val="002560ED"/>
    <w:rsid w:val="00256E42"/>
    <w:rsid w:val="002605AB"/>
    <w:rsid w:val="00262C51"/>
    <w:rsid w:val="002652D6"/>
    <w:rsid w:val="0027299E"/>
    <w:rsid w:val="00272A4F"/>
    <w:rsid w:val="00275432"/>
    <w:rsid w:val="00275735"/>
    <w:rsid w:val="00277DB0"/>
    <w:rsid w:val="00277F96"/>
    <w:rsid w:val="00280ABE"/>
    <w:rsid w:val="00280CCD"/>
    <w:rsid w:val="002828EB"/>
    <w:rsid w:val="0028648C"/>
    <w:rsid w:val="00290ADC"/>
    <w:rsid w:val="00295ABC"/>
    <w:rsid w:val="002A0994"/>
    <w:rsid w:val="002A0B95"/>
    <w:rsid w:val="002A2566"/>
    <w:rsid w:val="002A29E3"/>
    <w:rsid w:val="002A5080"/>
    <w:rsid w:val="002A620F"/>
    <w:rsid w:val="002A6613"/>
    <w:rsid w:val="002A78D6"/>
    <w:rsid w:val="002A7A11"/>
    <w:rsid w:val="002B102D"/>
    <w:rsid w:val="002B1E5F"/>
    <w:rsid w:val="002B3192"/>
    <w:rsid w:val="002B3D0A"/>
    <w:rsid w:val="002B4F7D"/>
    <w:rsid w:val="002B70A2"/>
    <w:rsid w:val="002C2032"/>
    <w:rsid w:val="002C2E48"/>
    <w:rsid w:val="002C4478"/>
    <w:rsid w:val="002C5583"/>
    <w:rsid w:val="002D3A47"/>
    <w:rsid w:val="002D541D"/>
    <w:rsid w:val="002E4AF2"/>
    <w:rsid w:val="002E5626"/>
    <w:rsid w:val="002E5FAC"/>
    <w:rsid w:val="002F7204"/>
    <w:rsid w:val="002F78C7"/>
    <w:rsid w:val="0030216F"/>
    <w:rsid w:val="0030284C"/>
    <w:rsid w:val="00303899"/>
    <w:rsid w:val="003100E9"/>
    <w:rsid w:val="00311C1A"/>
    <w:rsid w:val="003125FA"/>
    <w:rsid w:val="00312902"/>
    <w:rsid w:val="00314156"/>
    <w:rsid w:val="003144A4"/>
    <w:rsid w:val="00326243"/>
    <w:rsid w:val="00326F1A"/>
    <w:rsid w:val="00330AF2"/>
    <w:rsid w:val="00335BA8"/>
    <w:rsid w:val="00337CDD"/>
    <w:rsid w:val="00341E64"/>
    <w:rsid w:val="00350E9A"/>
    <w:rsid w:val="00355B95"/>
    <w:rsid w:val="003571A3"/>
    <w:rsid w:val="00360385"/>
    <w:rsid w:val="003646D7"/>
    <w:rsid w:val="00365849"/>
    <w:rsid w:val="00370837"/>
    <w:rsid w:val="0037241A"/>
    <w:rsid w:val="00374D72"/>
    <w:rsid w:val="003755CB"/>
    <w:rsid w:val="003823F3"/>
    <w:rsid w:val="00387CD4"/>
    <w:rsid w:val="0039060F"/>
    <w:rsid w:val="00390F4D"/>
    <w:rsid w:val="00391B13"/>
    <w:rsid w:val="0039320A"/>
    <w:rsid w:val="00393B28"/>
    <w:rsid w:val="003A22C1"/>
    <w:rsid w:val="003A5EB6"/>
    <w:rsid w:val="003B3CE3"/>
    <w:rsid w:val="003B481A"/>
    <w:rsid w:val="003B5DE1"/>
    <w:rsid w:val="003B7B05"/>
    <w:rsid w:val="003C3D84"/>
    <w:rsid w:val="003C5E7E"/>
    <w:rsid w:val="003C7065"/>
    <w:rsid w:val="003D04F3"/>
    <w:rsid w:val="003D1BE5"/>
    <w:rsid w:val="003D2E0D"/>
    <w:rsid w:val="003D4A58"/>
    <w:rsid w:val="003E1FD3"/>
    <w:rsid w:val="003E2455"/>
    <w:rsid w:val="003E56FE"/>
    <w:rsid w:val="003E66DD"/>
    <w:rsid w:val="003F1143"/>
    <w:rsid w:val="003F4625"/>
    <w:rsid w:val="003F6465"/>
    <w:rsid w:val="003F6FD9"/>
    <w:rsid w:val="00400E35"/>
    <w:rsid w:val="00400F2F"/>
    <w:rsid w:val="00404F86"/>
    <w:rsid w:val="00407B5C"/>
    <w:rsid w:val="004117A8"/>
    <w:rsid w:val="0041497B"/>
    <w:rsid w:val="0041685A"/>
    <w:rsid w:val="0041767B"/>
    <w:rsid w:val="004223DE"/>
    <w:rsid w:val="00425A6C"/>
    <w:rsid w:val="00426C74"/>
    <w:rsid w:val="0042769E"/>
    <w:rsid w:val="004321B7"/>
    <w:rsid w:val="00433845"/>
    <w:rsid w:val="00433E50"/>
    <w:rsid w:val="004403E5"/>
    <w:rsid w:val="00442A6B"/>
    <w:rsid w:val="004443D6"/>
    <w:rsid w:val="004447D8"/>
    <w:rsid w:val="00445856"/>
    <w:rsid w:val="0045112B"/>
    <w:rsid w:val="00452D89"/>
    <w:rsid w:val="0045566E"/>
    <w:rsid w:val="004615BB"/>
    <w:rsid w:val="00467702"/>
    <w:rsid w:val="0046794F"/>
    <w:rsid w:val="00470068"/>
    <w:rsid w:val="00473683"/>
    <w:rsid w:val="00475398"/>
    <w:rsid w:val="00476C14"/>
    <w:rsid w:val="00482FA3"/>
    <w:rsid w:val="0048451F"/>
    <w:rsid w:val="00491E41"/>
    <w:rsid w:val="00492D74"/>
    <w:rsid w:val="004930B2"/>
    <w:rsid w:val="00494E7F"/>
    <w:rsid w:val="004952B2"/>
    <w:rsid w:val="00495C2D"/>
    <w:rsid w:val="00496B26"/>
    <w:rsid w:val="004B59F5"/>
    <w:rsid w:val="004B6622"/>
    <w:rsid w:val="004B7A29"/>
    <w:rsid w:val="004C01A8"/>
    <w:rsid w:val="004C4948"/>
    <w:rsid w:val="004C7930"/>
    <w:rsid w:val="004C7BFA"/>
    <w:rsid w:val="004D2786"/>
    <w:rsid w:val="004D42D3"/>
    <w:rsid w:val="004E23F9"/>
    <w:rsid w:val="004E2A0C"/>
    <w:rsid w:val="004E3319"/>
    <w:rsid w:val="004E664F"/>
    <w:rsid w:val="004E6EB3"/>
    <w:rsid w:val="004F0245"/>
    <w:rsid w:val="004F31EB"/>
    <w:rsid w:val="004F54D9"/>
    <w:rsid w:val="00505075"/>
    <w:rsid w:val="00511B41"/>
    <w:rsid w:val="00512ED4"/>
    <w:rsid w:val="00514012"/>
    <w:rsid w:val="0051480A"/>
    <w:rsid w:val="005149D3"/>
    <w:rsid w:val="00523900"/>
    <w:rsid w:val="0054176B"/>
    <w:rsid w:val="005429E9"/>
    <w:rsid w:val="00545374"/>
    <w:rsid w:val="005545D6"/>
    <w:rsid w:val="00563ACE"/>
    <w:rsid w:val="005659F6"/>
    <w:rsid w:val="005708E7"/>
    <w:rsid w:val="005716ED"/>
    <w:rsid w:val="00580383"/>
    <w:rsid w:val="00585E49"/>
    <w:rsid w:val="00592584"/>
    <w:rsid w:val="00594D0E"/>
    <w:rsid w:val="00597B6B"/>
    <w:rsid w:val="00597DB9"/>
    <w:rsid w:val="005A24A9"/>
    <w:rsid w:val="005B03FD"/>
    <w:rsid w:val="005B5687"/>
    <w:rsid w:val="005B7024"/>
    <w:rsid w:val="005C1D70"/>
    <w:rsid w:val="005D3CF3"/>
    <w:rsid w:val="005D6091"/>
    <w:rsid w:val="005E2BC1"/>
    <w:rsid w:val="005E6D85"/>
    <w:rsid w:val="005F070F"/>
    <w:rsid w:val="005F33AA"/>
    <w:rsid w:val="005F5156"/>
    <w:rsid w:val="005F6875"/>
    <w:rsid w:val="005F7E85"/>
    <w:rsid w:val="006012D4"/>
    <w:rsid w:val="00607584"/>
    <w:rsid w:val="006179C7"/>
    <w:rsid w:val="00617F52"/>
    <w:rsid w:val="00621E0E"/>
    <w:rsid w:val="00622529"/>
    <w:rsid w:val="00623A2D"/>
    <w:rsid w:val="00624710"/>
    <w:rsid w:val="00634AC7"/>
    <w:rsid w:val="00636257"/>
    <w:rsid w:val="006364AC"/>
    <w:rsid w:val="00642D4C"/>
    <w:rsid w:val="006442F7"/>
    <w:rsid w:val="00644E2D"/>
    <w:rsid w:val="0064613B"/>
    <w:rsid w:val="0064794C"/>
    <w:rsid w:val="006536FD"/>
    <w:rsid w:val="00654AAF"/>
    <w:rsid w:val="00654C1A"/>
    <w:rsid w:val="0066117B"/>
    <w:rsid w:val="00661723"/>
    <w:rsid w:val="0066182F"/>
    <w:rsid w:val="0066380E"/>
    <w:rsid w:val="00663B97"/>
    <w:rsid w:val="006644FB"/>
    <w:rsid w:val="00665326"/>
    <w:rsid w:val="0066660B"/>
    <w:rsid w:val="00667FEA"/>
    <w:rsid w:val="00672A37"/>
    <w:rsid w:val="00675362"/>
    <w:rsid w:val="00675EE4"/>
    <w:rsid w:val="00684A76"/>
    <w:rsid w:val="00687A8E"/>
    <w:rsid w:val="006912F2"/>
    <w:rsid w:val="00691448"/>
    <w:rsid w:val="00693F62"/>
    <w:rsid w:val="006A043B"/>
    <w:rsid w:val="006A2CA7"/>
    <w:rsid w:val="006A2D4C"/>
    <w:rsid w:val="006A72F9"/>
    <w:rsid w:val="006B097B"/>
    <w:rsid w:val="006B1B4E"/>
    <w:rsid w:val="006B4EE5"/>
    <w:rsid w:val="006B5A6B"/>
    <w:rsid w:val="006C11D4"/>
    <w:rsid w:val="006C6F18"/>
    <w:rsid w:val="006C740E"/>
    <w:rsid w:val="006D0343"/>
    <w:rsid w:val="006E19EF"/>
    <w:rsid w:val="006E376D"/>
    <w:rsid w:val="006E3D92"/>
    <w:rsid w:val="006E77EC"/>
    <w:rsid w:val="006E79A8"/>
    <w:rsid w:val="006F0628"/>
    <w:rsid w:val="006F0CFC"/>
    <w:rsid w:val="006F378D"/>
    <w:rsid w:val="006F49E5"/>
    <w:rsid w:val="006F5EC8"/>
    <w:rsid w:val="006F70EF"/>
    <w:rsid w:val="007003A3"/>
    <w:rsid w:val="00704B26"/>
    <w:rsid w:val="00711534"/>
    <w:rsid w:val="00713792"/>
    <w:rsid w:val="00716D33"/>
    <w:rsid w:val="00722554"/>
    <w:rsid w:val="00724393"/>
    <w:rsid w:val="007260A5"/>
    <w:rsid w:val="00727783"/>
    <w:rsid w:val="00727BF5"/>
    <w:rsid w:val="007304AF"/>
    <w:rsid w:val="00736C90"/>
    <w:rsid w:val="00741901"/>
    <w:rsid w:val="00743378"/>
    <w:rsid w:val="0074406F"/>
    <w:rsid w:val="007510C3"/>
    <w:rsid w:val="00752636"/>
    <w:rsid w:val="00752863"/>
    <w:rsid w:val="00754FEA"/>
    <w:rsid w:val="007552D8"/>
    <w:rsid w:val="00756A4F"/>
    <w:rsid w:val="0076763C"/>
    <w:rsid w:val="007702E5"/>
    <w:rsid w:val="00770D8A"/>
    <w:rsid w:val="00771861"/>
    <w:rsid w:val="007735A6"/>
    <w:rsid w:val="007740A5"/>
    <w:rsid w:val="00775DD9"/>
    <w:rsid w:val="007860CB"/>
    <w:rsid w:val="007863CC"/>
    <w:rsid w:val="007907BA"/>
    <w:rsid w:val="00791FEE"/>
    <w:rsid w:val="00792423"/>
    <w:rsid w:val="007971E4"/>
    <w:rsid w:val="007A1FFE"/>
    <w:rsid w:val="007A2615"/>
    <w:rsid w:val="007A5D8C"/>
    <w:rsid w:val="007A5DC1"/>
    <w:rsid w:val="007A6340"/>
    <w:rsid w:val="007B0D0A"/>
    <w:rsid w:val="007B7554"/>
    <w:rsid w:val="007C1CA7"/>
    <w:rsid w:val="007C3B7F"/>
    <w:rsid w:val="007C4F88"/>
    <w:rsid w:val="007C5A53"/>
    <w:rsid w:val="007C67EF"/>
    <w:rsid w:val="007C74AF"/>
    <w:rsid w:val="007D19E0"/>
    <w:rsid w:val="007D2ABF"/>
    <w:rsid w:val="007D31A5"/>
    <w:rsid w:val="007D6D22"/>
    <w:rsid w:val="007E1E76"/>
    <w:rsid w:val="007E2E19"/>
    <w:rsid w:val="007E3999"/>
    <w:rsid w:val="007E3A5A"/>
    <w:rsid w:val="007E3C62"/>
    <w:rsid w:val="007E5348"/>
    <w:rsid w:val="007F19D6"/>
    <w:rsid w:val="007F5BC4"/>
    <w:rsid w:val="007F679B"/>
    <w:rsid w:val="0080183E"/>
    <w:rsid w:val="00805187"/>
    <w:rsid w:val="00805754"/>
    <w:rsid w:val="00805EC6"/>
    <w:rsid w:val="00806FAC"/>
    <w:rsid w:val="00807E49"/>
    <w:rsid w:val="00814305"/>
    <w:rsid w:val="0081458E"/>
    <w:rsid w:val="008150F6"/>
    <w:rsid w:val="00827006"/>
    <w:rsid w:val="008329CE"/>
    <w:rsid w:val="0083584B"/>
    <w:rsid w:val="00836471"/>
    <w:rsid w:val="00846F87"/>
    <w:rsid w:val="00847788"/>
    <w:rsid w:val="00850C71"/>
    <w:rsid w:val="00855A1D"/>
    <w:rsid w:val="008574A5"/>
    <w:rsid w:val="0086323B"/>
    <w:rsid w:val="008651DE"/>
    <w:rsid w:val="00865B9D"/>
    <w:rsid w:val="0086625F"/>
    <w:rsid w:val="008725DB"/>
    <w:rsid w:val="0087350C"/>
    <w:rsid w:val="00874829"/>
    <w:rsid w:val="00881961"/>
    <w:rsid w:val="0088249B"/>
    <w:rsid w:val="0089611E"/>
    <w:rsid w:val="0089751B"/>
    <w:rsid w:val="00897E70"/>
    <w:rsid w:val="008A1DA9"/>
    <w:rsid w:val="008A4ECC"/>
    <w:rsid w:val="008A4FB8"/>
    <w:rsid w:val="008C0A0C"/>
    <w:rsid w:val="008C2CDF"/>
    <w:rsid w:val="008D13E5"/>
    <w:rsid w:val="008D2244"/>
    <w:rsid w:val="008D37B3"/>
    <w:rsid w:val="008D5889"/>
    <w:rsid w:val="008D755E"/>
    <w:rsid w:val="008D7F88"/>
    <w:rsid w:val="008E4389"/>
    <w:rsid w:val="008E4519"/>
    <w:rsid w:val="008E7605"/>
    <w:rsid w:val="008E7E07"/>
    <w:rsid w:val="008F0B54"/>
    <w:rsid w:val="008F2A7F"/>
    <w:rsid w:val="008F4C56"/>
    <w:rsid w:val="008F6BB9"/>
    <w:rsid w:val="008F718C"/>
    <w:rsid w:val="00903AC8"/>
    <w:rsid w:val="00904A4E"/>
    <w:rsid w:val="00907020"/>
    <w:rsid w:val="00907C22"/>
    <w:rsid w:val="00910207"/>
    <w:rsid w:val="00910923"/>
    <w:rsid w:val="009155A2"/>
    <w:rsid w:val="0092148D"/>
    <w:rsid w:val="00921A25"/>
    <w:rsid w:val="00923B9C"/>
    <w:rsid w:val="009246D1"/>
    <w:rsid w:val="00924DEF"/>
    <w:rsid w:val="00926761"/>
    <w:rsid w:val="00926A50"/>
    <w:rsid w:val="009310F7"/>
    <w:rsid w:val="00932203"/>
    <w:rsid w:val="00937C1C"/>
    <w:rsid w:val="009413D8"/>
    <w:rsid w:val="009512D1"/>
    <w:rsid w:val="00953DBE"/>
    <w:rsid w:val="009559D3"/>
    <w:rsid w:val="0095617B"/>
    <w:rsid w:val="0096140D"/>
    <w:rsid w:val="00971CAB"/>
    <w:rsid w:val="009742D9"/>
    <w:rsid w:val="00982943"/>
    <w:rsid w:val="00983169"/>
    <w:rsid w:val="009852B4"/>
    <w:rsid w:val="009910E1"/>
    <w:rsid w:val="00991C7A"/>
    <w:rsid w:val="00992FA5"/>
    <w:rsid w:val="00995E02"/>
    <w:rsid w:val="009A19EF"/>
    <w:rsid w:val="009A2A01"/>
    <w:rsid w:val="009B26CA"/>
    <w:rsid w:val="009C086B"/>
    <w:rsid w:val="009C285E"/>
    <w:rsid w:val="009C4B82"/>
    <w:rsid w:val="009C6FBB"/>
    <w:rsid w:val="009F31A3"/>
    <w:rsid w:val="009F476E"/>
    <w:rsid w:val="009F4FAE"/>
    <w:rsid w:val="009F6ED6"/>
    <w:rsid w:val="00A02E24"/>
    <w:rsid w:val="00A10E56"/>
    <w:rsid w:val="00A244C5"/>
    <w:rsid w:val="00A33212"/>
    <w:rsid w:val="00A346B2"/>
    <w:rsid w:val="00A41130"/>
    <w:rsid w:val="00A42365"/>
    <w:rsid w:val="00A475C6"/>
    <w:rsid w:val="00A47734"/>
    <w:rsid w:val="00A50DCA"/>
    <w:rsid w:val="00A51CA7"/>
    <w:rsid w:val="00A52A41"/>
    <w:rsid w:val="00A56BE1"/>
    <w:rsid w:val="00A574A2"/>
    <w:rsid w:val="00A6581D"/>
    <w:rsid w:val="00A65821"/>
    <w:rsid w:val="00A674FF"/>
    <w:rsid w:val="00A740DA"/>
    <w:rsid w:val="00A753DA"/>
    <w:rsid w:val="00A7575A"/>
    <w:rsid w:val="00A75C8A"/>
    <w:rsid w:val="00A77340"/>
    <w:rsid w:val="00A81151"/>
    <w:rsid w:val="00A81925"/>
    <w:rsid w:val="00A83054"/>
    <w:rsid w:val="00A9086A"/>
    <w:rsid w:val="00A91F51"/>
    <w:rsid w:val="00A9205C"/>
    <w:rsid w:val="00A9274F"/>
    <w:rsid w:val="00A93401"/>
    <w:rsid w:val="00A9753B"/>
    <w:rsid w:val="00AA3335"/>
    <w:rsid w:val="00AA4125"/>
    <w:rsid w:val="00AA710B"/>
    <w:rsid w:val="00AA7D18"/>
    <w:rsid w:val="00AC63E9"/>
    <w:rsid w:val="00AD38BE"/>
    <w:rsid w:val="00AD3D5F"/>
    <w:rsid w:val="00AD61A0"/>
    <w:rsid w:val="00AD66B4"/>
    <w:rsid w:val="00AE70E2"/>
    <w:rsid w:val="00AF5561"/>
    <w:rsid w:val="00B00170"/>
    <w:rsid w:val="00B00828"/>
    <w:rsid w:val="00B04CA4"/>
    <w:rsid w:val="00B0790E"/>
    <w:rsid w:val="00B105AF"/>
    <w:rsid w:val="00B1288C"/>
    <w:rsid w:val="00B12B22"/>
    <w:rsid w:val="00B212D4"/>
    <w:rsid w:val="00B21513"/>
    <w:rsid w:val="00B24D47"/>
    <w:rsid w:val="00B30AEE"/>
    <w:rsid w:val="00B33231"/>
    <w:rsid w:val="00B402E6"/>
    <w:rsid w:val="00B40D8F"/>
    <w:rsid w:val="00B4437B"/>
    <w:rsid w:val="00B47FAE"/>
    <w:rsid w:val="00B54C13"/>
    <w:rsid w:val="00B558BA"/>
    <w:rsid w:val="00B559B6"/>
    <w:rsid w:val="00B5664A"/>
    <w:rsid w:val="00B6066A"/>
    <w:rsid w:val="00B61B6B"/>
    <w:rsid w:val="00B61EF9"/>
    <w:rsid w:val="00B63D7A"/>
    <w:rsid w:val="00B662B7"/>
    <w:rsid w:val="00B66604"/>
    <w:rsid w:val="00B669FE"/>
    <w:rsid w:val="00B66BC6"/>
    <w:rsid w:val="00B7174B"/>
    <w:rsid w:val="00B723B2"/>
    <w:rsid w:val="00B73B88"/>
    <w:rsid w:val="00B76062"/>
    <w:rsid w:val="00B76847"/>
    <w:rsid w:val="00B77588"/>
    <w:rsid w:val="00B809E3"/>
    <w:rsid w:val="00B81FD3"/>
    <w:rsid w:val="00B85F44"/>
    <w:rsid w:val="00B915D0"/>
    <w:rsid w:val="00B951E8"/>
    <w:rsid w:val="00B95F57"/>
    <w:rsid w:val="00B96CD0"/>
    <w:rsid w:val="00B96EC2"/>
    <w:rsid w:val="00BA2BA7"/>
    <w:rsid w:val="00BA4ED0"/>
    <w:rsid w:val="00BC5F0A"/>
    <w:rsid w:val="00BC5F86"/>
    <w:rsid w:val="00BD1144"/>
    <w:rsid w:val="00BD6EDA"/>
    <w:rsid w:val="00BE074E"/>
    <w:rsid w:val="00BE51D2"/>
    <w:rsid w:val="00BF1386"/>
    <w:rsid w:val="00BF20ED"/>
    <w:rsid w:val="00BF38E6"/>
    <w:rsid w:val="00BF5845"/>
    <w:rsid w:val="00BF70D0"/>
    <w:rsid w:val="00BF7763"/>
    <w:rsid w:val="00C030A5"/>
    <w:rsid w:val="00C11AF0"/>
    <w:rsid w:val="00C16251"/>
    <w:rsid w:val="00C1797E"/>
    <w:rsid w:val="00C24AAF"/>
    <w:rsid w:val="00C262B9"/>
    <w:rsid w:val="00C31570"/>
    <w:rsid w:val="00C31AE5"/>
    <w:rsid w:val="00C4023B"/>
    <w:rsid w:val="00C52130"/>
    <w:rsid w:val="00C532C8"/>
    <w:rsid w:val="00C54416"/>
    <w:rsid w:val="00C54AE6"/>
    <w:rsid w:val="00C557D7"/>
    <w:rsid w:val="00C56BBA"/>
    <w:rsid w:val="00C6451B"/>
    <w:rsid w:val="00C6530A"/>
    <w:rsid w:val="00C677B3"/>
    <w:rsid w:val="00C76412"/>
    <w:rsid w:val="00C77648"/>
    <w:rsid w:val="00C90949"/>
    <w:rsid w:val="00C94D97"/>
    <w:rsid w:val="00C97801"/>
    <w:rsid w:val="00CA1327"/>
    <w:rsid w:val="00CA5533"/>
    <w:rsid w:val="00CA68B5"/>
    <w:rsid w:val="00CA76A1"/>
    <w:rsid w:val="00CA7C78"/>
    <w:rsid w:val="00CB05E1"/>
    <w:rsid w:val="00CB38B5"/>
    <w:rsid w:val="00CB4F39"/>
    <w:rsid w:val="00CB796F"/>
    <w:rsid w:val="00CC02ED"/>
    <w:rsid w:val="00CC28E4"/>
    <w:rsid w:val="00CC30B1"/>
    <w:rsid w:val="00CC328F"/>
    <w:rsid w:val="00CC53D9"/>
    <w:rsid w:val="00CD0128"/>
    <w:rsid w:val="00CD024F"/>
    <w:rsid w:val="00CD51C7"/>
    <w:rsid w:val="00CD798F"/>
    <w:rsid w:val="00CD7BFA"/>
    <w:rsid w:val="00CE0F2D"/>
    <w:rsid w:val="00CE3A12"/>
    <w:rsid w:val="00CE4DE8"/>
    <w:rsid w:val="00CE7522"/>
    <w:rsid w:val="00CF0A04"/>
    <w:rsid w:val="00CF1561"/>
    <w:rsid w:val="00CF49D5"/>
    <w:rsid w:val="00CF658D"/>
    <w:rsid w:val="00D01EA1"/>
    <w:rsid w:val="00D02BD4"/>
    <w:rsid w:val="00D03DE6"/>
    <w:rsid w:val="00D04353"/>
    <w:rsid w:val="00D04A81"/>
    <w:rsid w:val="00D069AD"/>
    <w:rsid w:val="00D07DC2"/>
    <w:rsid w:val="00D1349A"/>
    <w:rsid w:val="00D14B86"/>
    <w:rsid w:val="00D16C52"/>
    <w:rsid w:val="00D24C3A"/>
    <w:rsid w:val="00D24ED3"/>
    <w:rsid w:val="00D26015"/>
    <w:rsid w:val="00D269C1"/>
    <w:rsid w:val="00D27512"/>
    <w:rsid w:val="00D31AD2"/>
    <w:rsid w:val="00D36857"/>
    <w:rsid w:val="00D3760C"/>
    <w:rsid w:val="00D424B9"/>
    <w:rsid w:val="00D42D15"/>
    <w:rsid w:val="00D433CE"/>
    <w:rsid w:val="00D440F6"/>
    <w:rsid w:val="00D45DC1"/>
    <w:rsid w:val="00D540EF"/>
    <w:rsid w:val="00D57F6D"/>
    <w:rsid w:val="00D60F38"/>
    <w:rsid w:val="00D64728"/>
    <w:rsid w:val="00D70E4D"/>
    <w:rsid w:val="00D73314"/>
    <w:rsid w:val="00D76A96"/>
    <w:rsid w:val="00D82680"/>
    <w:rsid w:val="00D82C68"/>
    <w:rsid w:val="00D86A18"/>
    <w:rsid w:val="00D93E92"/>
    <w:rsid w:val="00D95867"/>
    <w:rsid w:val="00D97B26"/>
    <w:rsid w:val="00DA715E"/>
    <w:rsid w:val="00DA7B46"/>
    <w:rsid w:val="00DB0B41"/>
    <w:rsid w:val="00DB1B64"/>
    <w:rsid w:val="00DB61C5"/>
    <w:rsid w:val="00DB6A6C"/>
    <w:rsid w:val="00DC0A07"/>
    <w:rsid w:val="00DC14E8"/>
    <w:rsid w:val="00DC2985"/>
    <w:rsid w:val="00DC2A3D"/>
    <w:rsid w:val="00DC5A3C"/>
    <w:rsid w:val="00DC7210"/>
    <w:rsid w:val="00DD1620"/>
    <w:rsid w:val="00DD2728"/>
    <w:rsid w:val="00DD693E"/>
    <w:rsid w:val="00DD6DF9"/>
    <w:rsid w:val="00DE4EA8"/>
    <w:rsid w:val="00DE4F57"/>
    <w:rsid w:val="00DF14D7"/>
    <w:rsid w:val="00DF6952"/>
    <w:rsid w:val="00E02EE5"/>
    <w:rsid w:val="00E0782D"/>
    <w:rsid w:val="00E07884"/>
    <w:rsid w:val="00E0794B"/>
    <w:rsid w:val="00E130E8"/>
    <w:rsid w:val="00E15F1D"/>
    <w:rsid w:val="00E27123"/>
    <w:rsid w:val="00E3160C"/>
    <w:rsid w:val="00E330BD"/>
    <w:rsid w:val="00E371B6"/>
    <w:rsid w:val="00E4085C"/>
    <w:rsid w:val="00E5270F"/>
    <w:rsid w:val="00E5463E"/>
    <w:rsid w:val="00E54728"/>
    <w:rsid w:val="00E5609D"/>
    <w:rsid w:val="00E57DB9"/>
    <w:rsid w:val="00E63C45"/>
    <w:rsid w:val="00E64542"/>
    <w:rsid w:val="00E65B27"/>
    <w:rsid w:val="00E65CF5"/>
    <w:rsid w:val="00E72531"/>
    <w:rsid w:val="00E73BDA"/>
    <w:rsid w:val="00E758FA"/>
    <w:rsid w:val="00E76FC9"/>
    <w:rsid w:val="00E81AE8"/>
    <w:rsid w:val="00E82052"/>
    <w:rsid w:val="00E83C5A"/>
    <w:rsid w:val="00E842CB"/>
    <w:rsid w:val="00E84E47"/>
    <w:rsid w:val="00E85D51"/>
    <w:rsid w:val="00E87552"/>
    <w:rsid w:val="00E879D9"/>
    <w:rsid w:val="00E87CF8"/>
    <w:rsid w:val="00EA001E"/>
    <w:rsid w:val="00EA1DBD"/>
    <w:rsid w:val="00EA1FA6"/>
    <w:rsid w:val="00EA223B"/>
    <w:rsid w:val="00EA3E2E"/>
    <w:rsid w:val="00EA4585"/>
    <w:rsid w:val="00EA4AFC"/>
    <w:rsid w:val="00EA5C0C"/>
    <w:rsid w:val="00EB01EC"/>
    <w:rsid w:val="00EB56B1"/>
    <w:rsid w:val="00EB6EC7"/>
    <w:rsid w:val="00EC2D52"/>
    <w:rsid w:val="00EC522E"/>
    <w:rsid w:val="00EC62C8"/>
    <w:rsid w:val="00EC631D"/>
    <w:rsid w:val="00EC66BC"/>
    <w:rsid w:val="00ED1977"/>
    <w:rsid w:val="00ED5054"/>
    <w:rsid w:val="00ED669B"/>
    <w:rsid w:val="00EE2472"/>
    <w:rsid w:val="00EE259F"/>
    <w:rsid w:val="00EE5CF2"/>
    <w:rsid w:val="00EE636A"/>
    <w:rsid w:val="00EF1009"/>
    <w:rsid w:val="00EF75E5"/>
    <w:rsid w:val="00F0467A"/>
    <w:rsid w:val="00F1050D"/>
    <w:rsid w:val="00F14698"/>
    <w:rsid w:val="00F172E2"/>
    <w:rsid w:val="00F21D0E"/>
    <w:rsid w:val="00F2232D"/>
    <w:rsid w:val="00F244B6"/>
    <w:rsid w:val="00F25E65"/>
    <w:rsid w:val="00F277A9"/>
    <w:rsid w:val="00F33C52"/>
    <w:rsid w:val="00F40CFE"/>
    <w:rsid w:val="00F43366"/>
    <w:rsid w:val="00F4469C"/>
    <w:rsid w:val="00F4593F"/>
    <w:rsid w:val="00F51018"/>
    <w:rsid w:val="00F607CE"/>
    <w:rsid w:val="00F6617F"/>
    <w:rsid w:val="00F66B0F"/>
    <w:rsid w:val="00F70423"/>
    <w:rsid w:val="00F708E9"/>
    <w:rsid w:val="00F74F31"/>
    <w:rsid w:val="00F75567"/>
    <w:rsid w:val="00F807A0"/>
    <w:rsid w:val="00F81912"/>
    <w:rsid w:val="00F853E8"/>
    <w:rsid w:val="00F85520"/>
    <w:rsid w:val="00F85605"/>
    <w:rsid w:val="00FA2B16"/>
    <w:rsid w:val="00FA54DF"/>
    <w:rsid w:val="00FA57A5"/>
    <w:rsid w:val="00FA5C58"/>
    <w:rsid w:val="00FA6527"/>
    <w:rsid w:val="00FB0756"/>
    <w:rsid w:val="00FB6278"/>
    <w:rsid w:val="00FB6E59"/>
    <w:rsid w:val="00FB767E"/>
    <w:rsid w:val="00FB7A44"/>
    <w:rsid w:val="00FC6F24"/>
    <w:rsid w:val="00FD5177"/>
    <w:rsid w:val="00FD652F"/>
    <w:rsid w:val="00FE0AF0"/>
    <w:rsid w:val="00FE3361"/>
    <w:rsid w:val="00FF0084"/>
    <w:rsid w:val="00FF3DCA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2">
    <w:name w:val="ConsPlusNormal"/>
    <w:rsid w:val="00404F8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5D3CF3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4">
    <w:name w:val="Table Grid"/>
    <w:basedOn w:val="a1"/>
    <w:uiPriority w:val="59"/>
    <w:rsid w:val="00565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nhideWhenUsed/>
    <w:rsid w:val="0043384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B3D0A"/>
    <w:rPr>
      <w:rFonts w:ascii="Arial" w:hAnsi="Arial" w:cs="Arial"/>
    </w:rPr>
  </w:style>
  <w:style w:type="paragraph" w:customStyle="1" w:styleId="ConsPlusNormal1">
    <w:name w:val="ConsPlusNormal"/>
    <w:rsid w:val="00B760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2">
    <w:name w:val="ConsPlusNormal"/>
    <w:rsid w:val="00404F8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CDD666530CDE3B3538A094BE7FA3569AF4504795D9DF4C4CDBEA3C9FBk9M7I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B924-83B0-4B87-B654-A8ADA9F4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8001</Words>
  <Characters>45611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53505</CharactersWithSpaces>
  <SharedDoc>false</SharedDoc>
  <HLinks>
    <vt:vector size="156" baseType="variant">
      <vt:variant>
        <vt:i4>2359403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2359403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consultantplus://offline/ref=F8C6BF38FBF18EEC82E83826D698C5A4316A534811320B29B018A9CF64CCB61FE8A2D0320639DA51a161O</vt:lpwstr>
      </vt:variant>
      <vt:variant>
        <vt:lpwstr/>
      </vt:variant>
      <vt:variant>
        <vt:i4>2359406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consultantplus://offline/ref=F8C6BF38FBF18EEC82E83826D698C5A4316A534811320B29B018A9CF64CCB61FE8A2D0320639DA55a160O</vt:lpwstr>
      </vt:variant>
      <vt:variant>
        <vt:lpwstr/>
      </vt:variant>
      <vt:variant>
        <vt:i4>8126588</vt:i4>
      </vt:variant>
      <vt:variant>
        <vt:i4>63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http://64.gosuslugi.ru/pgu/</vt:lpwstr>
      </vt:variant>
      <vt:variant>
        <vt:lpwstr/>
      </vt:variant>
      <vt:variant>
        <vt:i4>851994</vt:i4>
      </vt:variant>
      <vt:variant>
        <vt:i4>54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3014758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consultantplus://offline/ref=5EA7238763B3C009AF7991DC2EE4EE273D4DF3AB7DA86A9E82AD735B6D7AA80EnCKCO</vt:lpwstr>
      </vt:variant>
      <vt:variant>
        <vt:lpwstr/>
      </vt:variant>
      <vt:variant>
        <vt:i4>3014756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consultantplus://offline/ref=5EA7238763B3C009AF7991DC2EE4EE273D4DF3AB7DAF6E9986AD735B6D7AA80EnCKCO</vt:lpwstr>
      </vt:variant>
      <vt:variant>
        <vt:lpwstr/>
      </vt:variant>
      <vt:variant>
        <vt:i4>3014757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consultantplus://offline/ref=5EA7238763B3C009AF7991DC2EE4EE273D4DF3AB7CAA689B81AD735B6D7AA80EnCKCO</vt:lpwstr>
      </vt:variant>
      <vt:variant>
        <vt:lpwstr/>
      </vt:variant>
      <vt:variant>
        <vt:i4>3014707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consultantplus://offline/ref=5EA7238763B3C009AF7991DC2EE4EE273D4DF3AB7CA56D9984AD735B6D7AA80EnCKCO</vt:lpwstr>
      </vt:variant>
      <vt:variant>
        <vt:lpwstr/>
      </vt:variant>
      <vt:variant>
        <vt:i4>1114202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consultantplus://offline/ref=5EA7238763B3C009AF798FD13888B32F3443A9A67CAE64CBD8F228063An7K3O</vt:lpwstr>
      </vt:variant>
      <vt:variant>
        <vt:lpwstr/>
      </vt:variant>
      <vt:variant>
        <vt:i4>1114192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consultantplus://offline/ref=5EA7238763B3C009AF798FD13888B32F344FACAF71AB64CBD8F228063An7K3O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consultantplus://offline/ref=5EA7238763B3C009AF798FD13888B32F3746ACA770AB64CBD8F228063An7K3O</vt:lpwstr>
      </vt:variant>
      <vt:variant>
        <vt:lpwstr/>
      </vt:variant>
      <vt:variant>
        <vt:i4>1114198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consultantplus://offline/ref=5EA7238763B3C009AF798FD13888B32F3441ACA472AB64CBD8F228063An7K3O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consultantplus://offline/ref=5EA7238763B3C009AF798FD13888B32F3746ADAF7CAE64CBD8F228063An7K3O</vt:lpwstr>
      </vt:variant>
      <vt:variant>
        <vt:lpwstr/>
      </vt:variant>
      <vt:variant>
        <vt:i4>2097263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consultantplus://offline/ref=5EA7238763B3C009AF798FD13888B32F3346A4A771A639C1D0AB2404n3KDO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consultantplus://offline/ref=5EA7238763B3C009AF798FD13888B32F344FA9AF71A964CBD8F228063An7K3O</vt:lpwstr>
      </vt:variant>
      <vt:variant>
        <vt:lpwstr/>
      </vt:variant>
      <vt:variant>
        <vt:i4>2097260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consultantplus://offline/ref=5EA7238763B3C009AF798FD13888B32F3D42ABA777A639C1D0AB2404n3KDO</vt:lpwstr>
      </vt:variant>
      <vt:variant>
        <vt:lpwstr/>
      </vt:variant>
      <vt:variant>
        <vt:i4>1114195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consultantplus://offline/ref=5EA7238763B3C009AF798FD13888B32F344EACA07DAA64CBD8F228063An7K3O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consultantplus://offline/ref=5EA7238763B3C009AF798FD13888B32F3746ADAE76AB64CBD8F228063An7K3O</vt:lpwstr>
      </vt:variant>
      <vt:variant>
        <vt:lpwstr/>
      </vt:variant>
      <vt:variant>
        <vt:i4>1114113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consultantplus://offline/ref=5EA7238763B3C009AF798FD13888B32F344EA5A571A564CBD8F228063An7K3O</vt:lpwstr>
      </vt:variant>
      <vt:variant>
        <vt:lpwstr/>
      </vt:variant>
      <vt:variant>
        <vt:i4>1114122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consultantplus://offline/ref=5EA7238763B3C009AF798FD13888B32F3746ACA772A964CBD8F228063An7K3O</vt:lpwstr>
      </vt:variant>
      <vt:variant>
        <vt:lpwstr/>
      </vt:variant>
      <vt:variant>
        <vt:i4>4915286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consultantplus://offline/ref=5EA7238763B3C009AF798FD13888B32F374EAAA37FFB33C989A726n0K3O</vt:lpwstr>
      </vt:variant>
      <vt:variant>
        <vt:lpwstr/>
      </vt:variant>
      <vt:variant>
        <vt:i4>1703943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consultantplus://offline/ref=5542103414627C9A6A8D5DC95C8B9C76D99D9CFE4C9D8FFC3D4E5E65379B7BB1AC6075D65DEA2F333A513CSBy2O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2016-10-27T06:56:00Z</cp:lastPrinted>
  <dcterms:created xsi:type="dcterms:W3CDTF">2017-11-20T11:39:00Z</dcterms:created>
  <dcterms:modified xsi:type="dcterms:W3CDTF">2017-11-20T11:39:00Z</dcterms:modified>
</cp:coreProperties>
</file>